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83078E" w14:textId="01A384CC" w:rsidR="008A77A3" w:rsidRPr="00E92E71" w:rsidRDefault="008A77A3" w:rsidP="001A5E9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outlineLvl w:val="0"/>
        <w:rPr>
          <w:rFonts w:ascii="Verdana" w:hAnsi="Verdana" w:cs="Helvetica"/>
          <w:b/>
          <w:color w:val="auto"/>
          <w:sz w:val="22"/>
          <w:szCs w:val="22"/>
          <w:lang w:val="en-GB"/>
        </w:rPr>
      </w:pPr>
      <w:r w:rsidRPr="00E92E71">
        <w:rPr>
          <w:rFonts w:ascii="Verdana" w:hAnsi="Verdana" w:cs="Helvetica"/>
          <w:b/>
          <w:color w:val="auto"/>
          <w:sz w:val="22"/>
          <w:szCs w:val="22"/>
          <w:lang w:val="en-GB"/>
        </w:rPr>
        <w:t>Table S1. Strains used in this study</w:t>
      </w:r>
    </w:p>
    <w:tbl>
      <w:tblPr>
        <w:tblW w:w="9520" w:type="dxa"/>
        <w:tblInd w:w="-118" w:type="dxa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360"/>
        <w:gridCol w:w="1336"/>
        <w:gridCol w:w="1464"/>
        <w:gridCol w:w="1896"/>
        <w:gridCol w:w="1464"/>
      </w:tblGrid>
      <w:tr w:rsidR="008A77A3" w:rsidRPr="00E92E71" w14:paraId="03D15394" w14:textId="77777777" w:rsidTr="00E92E71">
        <w:tc>
          <w:tcPr>
            <w:tcW w:w="3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C5B306" w14:textId="3F147475" w:rsidR="008A77A3" w:rsidRPr="00E92E71" w:rsidRDefault="009A114F" w:rsidP="009A114F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b/>
                <w:color w:val="auto"/>
                <w:sz w:val="22"/>
                <w:szCs w:val="22"/>
                <w:lang w:val="en-GB"/>
              </w:rPr>
            </w:pPr>
            <w:r w:rsidRPr="00E92E71">
              <w:rPr>
                <w:rFonts w:ascii="Verdana" w:hAnsi="Verdana" w:cs="Helvetica"/>
                <w:b/>
                <w:color w:val="auto"/>
                <w:sz w:val="22"/>
                <w:szCs w:val="22"/>
                <w:lang w:val="en-GB"/>
              </w:rPr>
              <w:t>Strain</w:t>
            </w:r>
          </w:p>
        </w:tc>
        <w:tc>
          <w:tcPr>
            <w:tcW w:w="4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197E4" w14:textId="41CDF0A9" w:rsidR="008A77A3" w:rsidRPr="00E92E71" w:rsidRDefault="004070CB" w:rsidP="00C851F6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</w:pPr>
            <w:r>
              <w:rPr>
                <w:rFonts w:ascii="Verdana" w:hAnsi="Verdana" w:cs="Arial"/>
                <w:b/>
                <w:bCs/>
                <w:sz w:val="22"/>
                <w:szCs w:val="22"/>
                <w:lang w:val="en-GB"/>
              </w:rPr>
              <w:t>Notes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ADCCDD5" w14:textId="77777777" w:rsidR="008A77A3" w:rsidRPr="00E92E71" w:rsidRDefault="008A77A3" w:rsidP="00C851F6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</w:pPr>
            <w:r w:rsidRPr="00E92E71">
              <w:rPr>
                <w:rFonts w:ascii="Verdana" w:hAnsi="Verdana" w:cs="Arial"/>
                <w:b/>
                <w:bCs/>
                <w:sz w:val="22"/>
                <w:szCs w:val="22"/>
                <w:lang w:val="en-GB"/>
              </w:rPr>
              <w:t>Reference/Source</w:t>
            </w:r>
          </w:p>
        </w:tc>
      </w:tr>
      <w:tr w:rsidR="00BE08FA" w:rsidRPr="00E92E71" w14:paraId="071A1FC8" w14:textId="77777777" w:rsidTr="00E92E71">
        <w:tblPrEx>
          <w:tblBorders>
            <w:top w:val="none" w:sz="0" w:space="0" w:color="auto"/>
          </w:tblBorders>
        </w:tblPrEx>
        <w:trPr>
          <w:gridAfter w:val="2"/>
          <w:wAfter w:w="3360" w:type="dxa"/>
          <w:trHeight w:val="179"/>
        </w:trPr>
        <w:tc>
          <w:tcPr>
            <w:tcW w:w="469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5235686" w14:textId="77777777" w:rsidR="00BE08FA" w:rsidRPr="00E92E71" w:rsidRDefault="00BE08FA" w:rsidP="00C851F6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7BB4A32" w14:textId="77777777" w:rsidR="00BE08FA" w:rsidRPr="00E92E71" w:rsidRDefault="00BE08FA" w:rsidP="00C851F6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</w:pPr>
          </w:p>
        </w:tc>
      </w:tr>
      <w:tr w:rsidR="008A77A3" w:rsidRPr="00E92E71" w14:paraId="72406694" w14:textId="77777777" w:rsidTr="00E92E71">
        <w:tblPrEx>
          <w:tblBorders>
            <w:top w:val="none" w:sz="0" w:space="0" w:color="auto"/>
          </w:tblBorders>
        </w:tblPrEx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7FF729" w14:textId="1041F74D" w:rsidR="008A77A3" w:rsidRPr="00E92E71" w:rsidRDefault="008A77A3" w:rsidP="00C851F6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360" w:lineRule="auto"/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</w:pPr>
            <w:r w:rsidRPr="00E92E71">
              <w:rPr>
                <w:rFonts w:ascii="Verdana" w:hAnsi="Verdana" w:cs="Arial"/>
                <w:b/>
                <w:bCs/>
                <w:i/>
                <w:iCs/>
                <w:sz w:val="22"/>
                <w:szCs w:val="22"/>
                <w:lang w:val="en-GB"/>
              </w:rPr>
              <w:t>Escherichia coli</w:t>
            </w:r>
          </w:p>
        </w:tc>
        <w:tc>
          <w:tcPr>
            <w:tcW w:w="46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39A1AF" w14:textId="77777777" w:rsidR="008A77A3" w:rsidRPr="00E92E71" w:rsidRDefault="008A77A3" w:rsidP="00C851F6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FC7C7B" w14:textId="77777777" w:rsidR="008A77A3" w:rsidRPr="00E92E71" w:rsidRDefault="008A77A3" w:rsidP="00C851F6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</w:pPr>
          </w:p>
        </w:tc>
      </w:tr>
      <w:tr w:rsidR="008A77A3" w:rsidRPr="00E92E71" w14:paraId="16F01222" w14:textId="77777777" w:rsidTr="00E92E71">
        <w:tblPrEx>
          <w:tblBorders>
            <w:top w:val="none" w:sz="0" w:space="0" w:color="auto"/>
          </w:tblBorders>
        </w:tblPrEx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A1E9B8" w14:textId="77777777" w:rsidR="008A77A3" w:rsidRPr="00E92E71" w:rsidRDefault="008A77A3" w:rsidP="00C851F6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360" w:lineRule="auto"/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</w:pPr>
            <w:r w:rsidRPr="00E92E71">
              <w:rPr>
                <w:rFonts w:ascii="Verdana" w:hAnsi="Verdana" w:cs="Arial"/>
                <w:sz w:val="22"/>
                <w:szCs w:val="22"/>
                <w:lang w:val="en-GB"/>
              </w:rPr>
              <w:t>JM109</w:t>
            </w:r>
          </w:p>
        </w:tc>
        <w:tc>
          <w:tcPr>
            <w:tcW w:w="46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8FE5ED" w14:textId="77777777" w:rsidR="008A77A3" w:rsidRPr="00E92E71" w:rsidRDefault="008A77A3" w:rsidP="00C851F6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360" w:lineRule="auto"/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</w:pPr>
            <w:r w:rsidRPr="00E92E71">
              <w:rPr>
                <w:rFonts w:ascii="Verdana" w:hAnsi="Verdana" w:cs="Arial"/>
                <w:i/>
                <w:iCs/>
                <w:sz w:val="22"/>
                <w:szCs w:val="22"/>
                <w:lang w:val="en-GB"/>
              </w:rPr>
              <w:t xml:space="preserve">recA1, endA1, gyrA96, </w:t>
            </w:r>
            <w:proofErr w:type="spellStart"/>
            <w:r w:rsidRPr="00E92E71">
              <w:rPr>
                <w:rFonts w:ascii="Verdana" w:hAnsi="Verdana" w:cs="Arial"/>
                <w:i/>
                <w:iCs/>
                <w:sz w:val="22"/>
                <w:szCs w:val="22"/>
                <w:lang w:val="en-GB"/>
              </w:rPr>
              <w:t>thi</w:t>
            </w:r>
            <w:proofErr w:type="spellEnd"/>
            <w:r w:rsidRPr="00E92E71">
              <w:rPr>
                <w:rFonts w:ascii="Verdana" w:hAnsi="Verdana" w:cs="Arial"/>
                <w:i/>
                <w:iCs/>
                <w:sz w:val="22"/>
                <w:szCs w:val="22"/>
                <w:lang w:val="en-GB"/>
              </w:rPr>
              <w:t xml:space="preserve">, hsdR17, supE44, relA1, </w:t>
            </w:r>
            <w:r w:rsidRPr="00E92E71">
              <w:rPr>
                <w:rFonts w:ascii="Verdana" w:hAnsi="Verdana" w:cs="Arial"/>
                <w:sz w:val="22"/>
                <w:szCs w:val="22"/>
                <w:lang w:val="en-GB"/>
              </w:rPr>
              <w:t>Δ</w:t>
            </w:r>
            <w:r w:rsidRPr="00E92E71">
              <w:rPr>
                <w:rFonts w:ascii="Verdana" w:hAnsi="Verdana" w:cs="Arial"/>
                <w:i/>
                <w:iCs/>
                <w:sz w:val="22"/>
                <w:szCs w:val="22"/>
                <w:lang w:val="en-GB"/>
              </w:rPr>
              <w:t>(lac-</w:t>
            </w:r>
            <w:proofErr w:type="spellStart"/>
            <w:r w:rsidRPr="00E92E71">
              <w:rPr>
                <w:rFonts w:ascii="Verdana" w:hAnsi="Verdana" w:cs="Arial"/>
                <w:i/>
                <w:iCs/>
                <w:sz w:val="22"/>
                <w:szCs w:val="22"/>
                <w:lang w:val="en-GB"/>
              </w:rPr>
              <w:t>proAB</w:t>
            </w:r>
            <w:proofErr w:type="spellEnd"/>
            <w:r w:rsidRPr="00E92E71">
              <w:rPr>
                <w:rFonts w:ascii="Verdana" w:hAnsi="Verdana" w:cs="Arial"/>
                <w:i/>
                <w:iCs/>
                <w:sz w:val="22"/>
                <w:szCs w:val="22"/>
                <w:lang w:val="en-GB"/>
              </w:rPr>
              <w:t xml:space="preserve">), </w:t>
            </w:r>
            <w:proofErr w:type="spellStart"/>
            <w:r w:rsidRPr="00E92E71">
              <w:rPr>
                <w:rFonts w:ascii="Verdana" w:hAnsi="Verdana" w:cs="Arial"/>
                <w:i/>
                <w:iCs/>
                <w:sz w:val="22"/>
                <w:szCs w:val="22"/>
                <w:lang w:val="en-GB"/>
              </w:rPr>
              <w:t>mcrA</w:t>
            </w:r>
            <w:proofErr w:type="spellEnd"/>
            <w:r w:rsidRPr="00E92E71">
              <w:rPr>
                <w:rFonts w:ascii="Verdana" w:hAnsi="Verdana" w:cs="Arial"/>
                <w:i/>
                <w:iCs/>
                <w:sz w:val="22"/>
                <w:szCs w:val="22"/>
                <w:lang w:val="en-GB"/>
              </w:rPr>
              <w:t xml:space="preserve">, </w:t>
            </w:r>
            <w:r w:rsidRPr="00E92E71">
              <w:rPr>
                <w:rFonts w:ascii="Verdana" w:hAnsi="Verdana" w:cs="Arial"/>
                <w:sz w:val="22"/>
                <w:szCs w:val="22"/>
                <w:lang w:val="en-GB"/>
              </w:rPr>
              <w:t>[</w:t>
            </w:r>
            <w:r w:rsidRPr="00E92E71">
              <w:rPr>
                <w:rFonts w:ascii="Verdana" w:hAnsi="Verdana" w:cs="Arial"/>
                <w:i/>
                <w:iCs/>
                <w:sz w:val="22"/>
                <w:szCs w:val="22"/>
                <w:lang w:val="en-GB"/>
              </w:rPr>
              <w:t xml:space="preserve">F′ traD36 </w:t>
            </w:r>
            <w:proofErr w:type="spellStart"/>
            <w:r w:rsidRPr="00E92E71">
              <w:rPr>
                <w:rFonts w:ascii="Verdana" w:hAnsi="Verdana" w:cs="Arial"/>
                <w:i/>
                <w:iCs/>
                <w:sz w:val="22"/>
                <w:szCs w:val="22"/>
                <w:lang w:val="en-GB"/>
              </w:rPr>
              <w:t>proAB</w:t>
            </w:r>
            <w:proofErr w:type="spellEnd"/>
            <w:r w:rsidRPr="00E92E71">
              <w:rPr>
                <w:rFonts w:ascii="Verdana" w:hAnsi="Verdana" w:cs="Arial"/>
                <w:i/>
                <w:i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E92E71">
              <w:rPr>
                <w:rFonts w:ascii="Verdana" w:hAnsi="Verdana" w:cs="Arial"/>
                <w:i/>
                <w:iCs/>
                <w:sz w:val="22"/>
                <w:szCs w:val="22"/>
                <w:lang w:val="en-GB"/>
              </w:rPr>
              <w:t>lacIq</w:t>
            </w:r>
            <w:proofErr w:type="spellEnd"/>
            <w:r w:rsidRPr="00E92E71">
              <w:rPr>
                <w:rFonts w:ascii="Verdana" w:hAnsi="Verdana" w:cs="Arial"/>
                <w:i/>
                <w:iCs/>
                <w:sz w:val="22"/>
                <w:szCs w:val="22"/>
                <w:lang w:val="en-GB"/>
              </w:rPr>
              <w:t xml:space="preserve"> lacZ </w:t>
            </w:r>
            <w:r w:rsidRPr="00E92E71">
              <w:rPr>
                <w:rFonts w:ascii="Verdana" w:hAnsi="Verdana" w:cs="Arial"/>
                <w:sz w:val="22"/>
                <w:szCs w:val="22"/>
                <w:lang w:val="en-GB"/>
              </w:rPr>
              <w:t>Δ</w:t>
            </w:r>
            <w:r w:rsidRPr="00E92E71">
              <w:rPr>
                <w:rFonts w:ascii="Verdana" w:hAnsi="Verdana" w:cs="Arial"/>
                <w:i/>
                <w:iCs/>
                <w:sz w:val="22"/>
                <w:szCs w:val="22"/>
                <w:lang w:val="en-GB"/>
              </w:rPr>
              <w:t>M15</w:t>
            </w:r>
            <w:r w:rsidRPr="00E92E71">
              <w:rPr>
                <w:rFonts w:ascii="Verdana" w:hAnsi="Verdana" w:cs="Arial"/>
                <w:sz w:val="22"/>
                <w:szCs w:val="22"/>
                <w:lang w:val="en-GB"/>
              </w:rPr>
              <w:t>]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7483C6" w14:textId="4BC1717F" w:rsidR="008A77A3" w:rsidRPr="00E92E71" w:rsidRDefault="0039193A" w:rsidP="00C851F6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360" w:lineRule="auto"/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</w:pPr>
            <w:r w:rsidRPr="00E92E71"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  <w:fldChar w:fldCharType="begin"/>
            </w:r>
            <w:r w:rsidR="00392696"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  <w:instrText xml:space="preserve"> ADDIN PAPERS2_CITATIONS &lt;citation&gt;&lt;priority&gt;0&lt;/priority&gt;&lt;uuid&gt;3F386E9A-ECAA-49B0-8F29-C7E86EE5A913&lt;/uuid&gt;&lt;publications&gt;&lt;publication&gt;&lt;subtype&gt;400&lt;/subtype&gt;&lt;title&gt;IMPROVED M13 PHAGE CLONING VECTORS AND HOST STRAINS - NUCLEOTIDE-SEQUENCES OF THE M13MP18 AND PUC19 VECTORS&lt;/title&gt;&lt;url&gt;ISI:A1985AEC6400002&lt;/url&gt;&lt;volume&gt;33&lt;/volume&gt;&lt;publication_date&gt;99198500001200000000200000&lt;/publication_date&gt;&lt;uuid&gt;CFFA5192-B2E3-4DD2-91FD-A0EB61B59909&lt;/uuid&gt;&lt;type&gt;400&lt;/type&gt;&lt;number&gt;1&lt;/number&gt;&lt;startpage&gt;103&lt;/startpage&gt;&lt;endpage&gt;119&lt;/endpage&gt;&lt;bundle&gt;&lt;publication&gt;&lt;title&gt;Gene&lt;/title&gt;&lt;uuid&gt;8BAD2009-2BBD-4060-BA10-BC9A6691706C&lt;/uuid&gt;&lt;subtype&gt;-100&lt;/subtype&gt;&lt;type&gt;-100&lt;/type&gt;&lt;/publication&gt;&lt;/bundle&gt;&lt;authors&gt;&lt;author&gt;&lt;lastName&gt;YANISCHPERRON&lt;/lastName&gt;&lt;firstName&gt;C&lt;/firstName&gt;&lt;/author&gt;&lt;author&gt;&lt;lastName&gt;VIEIRA&lt;/lastName&gt;&lt;firstName&gt;J&lt;/firstName&gt;&lt;/author&gt;&lt;author&gt;&lt;lastName&gt;MESSING&lt;/lastName&gt;&lt;firstName&gt;J&lt;/firstName&gt;&lt;/author&gt;&lt;/authors&gt;&lt;/publication&gt;&lt;/publications&gt;&lt;cites&gt;&lt;/cites&gt;&lt;/citation&gt;</w:instrText>
            </w:r>
            <w:r w:rsidRPr="00E92E71"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  <w:fldChar w:fldCharType="separate"/>
            </w:r>
            <w:r w:rsidR="00392696">
              <w:rPr>
                <w:rFonts w:ascii="Verdana" w:eastAsiaTheme="minorHAnsi" w:hAnsi="Verdana" w:cs="Verdana"/>
                <w:color w:val="auto"/>
                <w:sz w:val="22"/>
                <w:szCs w:val="22"/>
                <w:bdr w:val="none" w:sz="0" w:space="0" w:color="auto"/>
                <w:lang w:val="en-GB" w:eastAsia="en-US"/>
              </w:rPr>
              <w:t>[1]</w:t>
            </w:r>
            <w:r w:rsidRPr="00E92E71"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  <w:fldChar w:fldCharType="end"/>
            </w:r>
          </w:p>
        </w:tc>
      </w:tr>
      <w:tr w:rsidR="008A77A3" w:rsidRPr="00E92E71" w14:paraId="425DC4BA" w14:textId="77777777" w:rsidTr="00E92E71">
        <w:tblPrEx>
          <w:tblBorders>
            <w:top w:val="none" w:sz="0" w:space="0" w:color="auto"/>
          </w:tblBorders>
        </w:tblPrEx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84D813" w14:textId="45844F9A" w:rsidR="008A77A3" w:rsidRPr="007E3687" w:rsidRDefault="00C3561E" w:rsidP="007E3687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360" w:lineRule="auto"/>
              <w:rPr>
                <w:rFonts w:ascii="Verdana" w:hAnsi="Verdana" w:cs="Arial"/>
                <w:sz w:val="22"/>
                <w:szCs w:val="22"/>
                <w:lang w:val="en-GB"/>
              </w:rPr>
            </w:pPr>
            <w:r w:rsidRPr="00E92E71">
              <w:rPr>
                <w:rFonts w:ascii="Verdana" w:hAnsi="Verdana" w:cs="Arial"/>
                <w:sz w:val="22"/>
                <w:szCs w:val="22"/>
                <w:lang w:val="en-GB"/>
              </w:rPr>
              <w:t>S17-1</w:t>
            </w:r>
            <w:r w:rsidR="008A77A3" w:rsidRPr="00E92E71">
              <w:rPr>
                <w:rFonts w:ascii="Verdana" w:hAnsi="Verdana" w:cs="Arial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46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E708F2" w14:textId="77777777" w:rsidR="00C3561E" w:rsidRPr="00E92E71" w:rsidRDefault="00C3561E" w:rsidP="00C3561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240" w:line="280" w:lineRule="atLeast"/>
              <w:rPr>
                <w:rFonts w:ascii="Verdana" w:eastAsiaTheme="minorHAnsi" w:hAnsi="Verdana" w:cs="Times"/>
                <w:sz w:val="22"/>
                <w:szCs w:val="22"/>
                <w:bdr w:val="none" w:sz="0" w:space="0" w:color="auto"/>
                <w:lang w:val="en-GB" w:eastAsia="en-US"/>
              </w:rPr>
            </w:pPr>
            <w:r w:rsidRPr="00E92E71">
              <w:rPr>
                <w:rFonts w:ascii="Verdana" w:eastAsiaTheme="minorHAnsi" w:hAnsi="Verdana" w:cs="Times"/>
                <w:i/>
                <w:iCs/>
                <w:sz w:val="22"/>
                <w:szCs w:val="22"/>
                <w:bdr w:val="none" w:sz="0" w:space="0" w:color="auto"/>
                <w:lang w:val="en-GB" w:eastAsia="en-US"/>
              </w:rPr>
              <w:t>thi</w:t>
            </w:r>
            <w:r w:rsidRPr="00E92E71">
              <w:rPr>
                <w:rFonts w:ascii="Verdana" w:eastAsiaTheme="minorHAnsi" w:hAnsi="Verdana" w:cs="Times"/>
                <w:sz w:val="22"/>
                <w:szCs w:val="22"/>
                <w:bdr w:val="none" w:sz="0" w:space="0" w:color="auto"/>
                <w:lang w:val="en-GB" w:eastAsia="en-US"/>
              </w:rPr>
              <w:t xml:space="preserve">-1 </w:t>
            </w:r>
            <w:r w:rsidRPr="00E92E71">
              <w:rPr>
                <w:rFonts w:ascii="Verdana" w:eastAsiaTheme="minorHAnsi" w:hAnsi="Verdana" w:cs="Times"/>
                <w:i/>
                <w:iCs/>
                <w:sz w:val="22"/>
                <w:szCs w:val="22"/>
                <w:bdr w:val="none" w:sz="0" w:space="0" w:color="auto"/>
                <w:lang w:val="en-GB" w:eastAsia="en-US"/>
              </w:rPr>
              <w:t xml:space="preserve">pro </w:t>
            </w:r>
            <w:proofErr w:type="spellStart"/>
            <w:r w:rsidRPr="00E92E71">
              <w:rPr>
                <w:rFonts w:ascii="Verdana" w:eastAsiaTheme="minorHAnsi" w:hAnsi="Verdana" w:cs="Times"/>
                <w:i/>
                <w:iCs/>
                <w:sz w:val="22"/>
                <w:szCs w:val="22"/>
                <w:bdr w:val="none" w:sz="0" w:space="0" w:color="auto"/>
                <w:lang w:val="en-GB" w:eastAsia="en-US"/>
              </w:rPr>
              <w:t>hsdR</w:t>
            </w:r>
            <w:proofErr w:type="spellEnd"/>
            <w:r w:rsidRPr="00E92E71">
              <w:rPr>
                <w:rFonts w:ascii="Verdana" w:eastAsiaTheme="minorHAnsi" w:hAnsi="Verdana" w:cs="Times"/>
                <w:position w:val="2"/>
                <w:sz w:val="22"/>
                <w:szCs w:val="22"/>
                <w:bdr w:val="none" w:sz="0" w:space="0" w:color="auto"/>
                <w:lang w:val="en-GB" w:eastAsia="en-US"/>
              </w:rPr>
              <w:t xml:space="preserve">− </w:t>
            </w:r>
            <w:proofErr w:type="spellStart"/>
            <w:r w:rsidRPr="00E92E71">
              <w:rPr>
                <w:rFonts w:ascii="Verdana" w:eastAsiaTheme="minorHAnsi" w:hAnsi="Verdana" w:cs="Times"/>
                <w:i/>
                <w:iCs/>
                <w:sz w:val="22"/>
                <w:szCs w:val="22"/>
                <w:bdr w:val="none" w:sz="0" w:space="0" w:color="auto"/>
                <w:lang w:val="en-GB" w:eastAsia="en-US"/>
              </w:rPr>
              <w:t>hsdM</w:t>
            </w:r>
            <w:proofErr w:type="spellEnd"/>
            <w:r w:rsidRPr="00E92E71">
              <w:rPr>
                <w:rFonts w:ascii="Verdana" w:eastAsiaTheme="minorHAnsi" w:hAnsi="Verdana" w:cs="Times"/>
                <w:position w:val="2"/>
                <w:sz w:val="22"/>
                <w:szCs w:val="22"/>
                <w:bdr w:val="none" w:sz="0" w:space="0" w:color="auto"/>
                <w:lang w:val="en-GB" w:eastAsia="en-US"/>
              </w:rPr>
              <w:t xml:space="preserve">+ </w:t>
            </w:r>
            <w:proofErr w:type="spellStart"/>
            <w:proofErr w:type="gramStart"/>
            <w:r w:rsidRPr="00E92E71">
              <w:rPr>
                <w:rFonts w:ascii="Verdana" w:eastAsiaTheme="minorHAnsi" w:hAnsi="Verdana" w:cs="Times"/>
                <w:i/>
                <w:iCs/>
                <w:sz w:val="22"/>
                <w:szCs w:val="22"/>
                <w:bdr w:val="none" w:sz="0" w:space="0" w:color="auto"/>
                <w:lang w:val="en-GB" w:eastAsia="en-US"/>
              </w:rPr>
              <w:t>recA</w:t>
            </w:r>
            <w:proofErr w:type="spellEnd"/>
            <w:r w:rsidRPr="00E92E71">
              <w:rPr>
                <w:rFonts w:ascii="Verdana" w:eastAsiaTheme="minorHAnsi" w:hAnsi="Verdana" w:cs="Times"/>
                <w:sz w:val="22"/>
                <w:szCs w:val="22"/>
                <w:bdr w:val="none" w:sz="0" w:space="0" w:color="auto"/>
                <w:lang w:val="en-GB" w:eastAsia="en-US"/>
              </w:rPr>
              <w:t>::</w:t>
            </w:r>
            <w:proofErr w:type="gramEnd"/>
            <w:r w:rsidRPr="00E92E71">
              <w:rPr>
                <w:rFonts w:ascii="Verdana" w:eastAsiaTheme="minorHAnsi" w:hAnsi="Verdana" w:cs="Times"/>
                <w:sz w:val="22"/>
                <w:szCs w:val="22"/>
                <w:bdr w:val="none" w:sz="0" w:space="0" w:color="auto"/>
                <w:lang w:val="en-GB" w:eastAsia="en-US"/>
              </w:rPr>
              <w:t>RP4-2-Tcr::Mu; Km</w:t>
            </w:r>
            <w:r w:rsidRPr="00E92E71">
              <w:rPr>
                <w:rFonts w:ascii="Verdana" w:eastAsiaTheme="minorHAnsi" w:hAnsi="Verdana" w:cs="Times"/>
                <w:position w:val="2"/>
                <w:sz w:val="22"/>
                <w:szCs w:val="22"/>
                <w:bdr w:val="none" w:sz="0" w:space="0" w:color="auto"/>
                <w:lang w:val="en-GB" w:eastAsia="en-US"/>
              </w:rPr>
              <w:t xml:space="preserve">R </w:t>
            </w:r>
          </w:p>
          <w:p w14:paraId="0F97D361" w14:textId="2050194B" w:rsidR="008A77A3" w:rsidRPr="00E92E71" w:rsidRDefault="008A77A3" w:rsidP="00C851F6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360" w:lineRule="auto"/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94ED3B" w14:textId="55F53FDF" w:rsidR="008A77A3" w:rsidRPr="00E92E71" w:rsidRDefault="005B4BA7" w:rsidP="005B4BA7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360" w:lineRule="auto"/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</w:pPr>
            <w:r w:rsidRPr="00E92E71"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  <w:fldChar w:fldCharType="begin"/>
            </w:r>
            <w:r w:rsidR="00392696"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  <w:instrText xml:space="preserve"> ADDIN PAPERS2_CITATIONS &lt;citation&gt;&lt;priority&gt;0&lt;/priority&gt;&lt;uuid&gt;84FE34FF-470A-40FF-BF18-62DE7899FCE4&lt;/uuid&gt;&lt;publications&gt;&lt;publication&gt;&lt;subtype&gt;400&lt;/subtype&gt;&lt;publisher&gt;Nature Publishing Group&lt;/publisher&gt;&lt;title&gt;A Broad Host Range Mobilization System for In Vivo Genetic Engineering: Transposon Mutagenesis in Gram Negative Bacteria&lt;/title&gt;&lt;url&gt;https://www.nature.com/articles/nbt1183-784&lt;/url&gt;&lt;volume&gt;1&lt;/volume&gt;&lt;publication_date&gt;99198311011200000000222000&lt;/publication_date&gt;&lt;uuid&gt;B0191DD8-38C1-4691-AF8F-7DD479898D8A&lt;/uuid&gt;&lt;type&gt;400&lt;/type&gt;&lt;number&gt;9&lt;/number&gt;&lt;doi&gt;10.1038/nbt1183-784&lt;/doi&gt;&lt;startpage&gt;784&lt;/startpage&gt;&lt;endpage&gt;791&lt;/endpage&gt;&lt;bundle&gt;&lt;publication&gt;&lt;title&gt;Nature biotechnology&lt;/title&gt;&lt;uuid&gt;F51F1171-13AD-44E4-8039-F4545C8BCC5A&lt;/uuid&gt;&lt;subtype&gt;-100&lt;/subtype&gt;&lt;publisher&gt;Nature Publishing Group&lt;/publisher&gt;&lt;type&gt;-100&lt;/type&gt;&lt;url&gt;http://www.nature.com/nbt&lt;/url&gt;&lt;/publication&gt;&lt;/bundle&gt;&lt;authors&gt;&lt;author&gt;&lt;lastName&gt;SIMON&lt;/lastName&gt;&lt;firstName&gt;R&lt;/firstName&gt;&lt;/author&gt;&lt;author&gt;&lt;lastName&gt;PRIEFER&lt;/lastName&gt;&lt;firstName&gt;U&lt;/firstName&gt;&lt;/author&gt;&lt;author&gt;&lt;lastName&gt;PUHLER&lt;/lastName&gt;&lt;firstName&gt;A&lt;/firstName&gt;&lt;/author&gt;&lt;/authors&gt;&lt;/publication&gt;&lt;/publications&gt;&lt;cites&gt;&lt;/cites&gt;&lt;/citation&gt;</w:instrText>
            </w:r>
            <w:r w:rsidRPr="00E92E71"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  <w:fldChar w:fldCharType="separate"/>
            </w:r>
            <w:r w:rsidR="00392696">
              <w:rPr>
                <w:rFonts w:ascii="Verdana" w:eastAsiaTheme="minorHAnsi" w:hAnsi="Verdana" w:cs="Verdana"/>
                <w:color w:val="auto"/>
                <w:sz w:val="22"/>
                <w:szCs w:val="22"/>
                <w:bdr w:val="none" w:sz="0" w:space="0" w:color="auto"/>
                <w:lang w:val="en-GB" w:eastAsia="en-US"/>
              </w:rPr>
              <w:t>[2]</w:t>
            </w:r>
            <w:r w:rsidRPr="00E92E71"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  <w:fldChar w:fldCharType="end"/>
            </w:r>
          </w:p>
        </w:tc>
      </w:tr>
      <w:tr w:rsidR="008A77A3" w:rsidRPr="00E92E71" w14:paraId="1C8A5A8B" w14:textId="77777777" w:rsidTr="00E92E71">
        <w:tblPrEx>
          <w:tblBorders>
            <w:top w:val="none" w:sz="0" w:space="0" w:color="auto"/>
          </w:tblBorders>
        </w:tblPrEx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50FAAC" w14:textId="4DB90EED" w:rsidR="008A77A3" w:rsidRPr="00E92E71" w:rsidRDefault="008A77A3" w:rsidP="00C851F6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360" w:lineRule="auto"/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</w:pPr>
            <w:r w:rsidRPr="00E92E71">
              <w:rPr>
                <w:rFonts w:ascii="Verdana" w:hAnsi="Verdana" w:cs="Arial"/>
                <w:b/>
                <w:bCs/>
                <w:i/>
                <w:iCs/>
                <w:sz w:val="22"/>
                <w:szCs w:val="22"/>
                <w:lang w:val="en-GB"/>
              </w:rPr>
              <w:t>Yersinia enterocolitica</w:t>
            </w:r>
          </w:p>
        </w:tc>
        <w:tc>
          <w:tcPr>
            <w:tcW w:w="46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AD6FEE" w14:textId="77777777" w:rsidR="008A77A3" w:rsidRPr="00E92E71" w:rsidRDefault="008A77A3" w:rsidP="00C851F6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ABAFF6" w14:textId="77777777" w:rsidR="008A77A3" w:rsidRPr="00E92E71" w:rsidRDefault="008A77A3" w:rsidP="00C851F6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</w:pPr>
          </w:p>
        </w:tc>
      </w:tr>
      <w:tr w:rsidR="008A77A3" w:rsidRPr="00E92E71" w14:paraId="127A049E" w14:textId="77777777" w:rsidTr="00E92E71">
        <w:tblPrEx>
          <w:tblBorders>
            <w:top w:val="none" w:sz="0" w:space="0" w:color="auto"/>
          </w:tblBorders>
        </w:tblPrEx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C048D0" w14:textId="77777777" w:rsidR="008A77A3" w:rsidRPr="00E92E71" w:rsidRDefault="008A77A3" w:rsidP="00C851F6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360" w:lineRule="auto"/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</w:pPr>
            <w:r w:rsidRPr="00E92E71">
              <w:rPr>
                <w:rFonts w:ascii="Verdana" w:hAnsi="Verdana" w:cs="Arial"/>
                <w:sz w:val="22"/>
                <w:szCs w:val="22"/>
                <w:lang w:val="en-GB"/>
              </w:rPr>
              <w:t>8081</w:t>
            </w:r>
          </w:p>
        </w:tc>
        <w:tc>
          <w:tcPr>
            <w:tcW w:w="46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B5FD86" w14:textId="77777777" w:rsidR="008A77A3" w:rsidRPr="00E92E71" w:rsidRDefault="008A77A3" w:rsidP="00C851F6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360" w:lineRule="auto"/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</w:pPr>
            <w:r w:rsidRPr="00E92E71">
              <w:rPr>
                <w:rFonts w:ascii="Verdana" w:hAnsi="Verdana" w:cs="Arial"/>
                <w:sz w:val="22"/>
                <w:szCs w:val="22"/>
                <w:lang w:val="en-GB"/>
              </w:rPr>
              <w:t>Wild-type, serotype O:8, biotype 1B, pYV</w:t>
            </w:r>
            <w:r w:rsidRPr="00E92E71">
              <w:rPr>
                <w:rFonts w:ascii="Verdana" w:hAnsi="Verdana" w:cs="Arial"/>
                <w:sz w:val="22"/>
                <w:szCs w:val="22"/>
                <w:vertAlign w:val="superscript"/>
                <w:lang w:val="en-GB"/>
              </w:rPr>
              <w:t>+</w:t>
            </w:r>
            <w:r w:rsidRPr="00E92E71">
              <w:rPr>
                <w:rFonts w:ascii="Verdana" w:hAnsi="Verdana" w:cs="Arial"/>
                <w:sz w:val="22"/>
                <w:szCs w:val="22"/>
                <w:lang w:val="en-GB"/>
              </w:rPr>
              <w:t>, sequenced strain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CBCCBB" w14:textId="761A414E" w:rsidR="008A77A3" w:rsidRPr="00E92E71" w:rsidRDefault="00540731" w:rsidP="00C851F6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360" w:lineRule="auto"/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</w:pPr>
            <w:r w:rsidRPr="00E92E71"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  <w:fldChar w:fldCharType="begin"/>
            </w:r>
            <w:r w:rsidR="00392696"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  <w:instrText xml:space="preserve"> ADDIN PAPERS2_CITATIONS &lt;citation&gt;&lt;priority&gt;0&lt;/priority&gt;&lt;uuid&gt;74B8A612-525D-402D-9CA4-E4355E734CEB&lt;/uuid&gt;&lt;publications&gt;&lt;publication&gt;&lt;subtype&gt;400&lt;/subtype&gt;&lt;title&gt;Characterization of plasmids and plasmid-associated determinants of Yersinia enterocolitica pathogenesis.&lt;/title&gt;&lt;url&gt;http://eutils.ncbi.nlm.nih.gov/entrez/eutils/elink.fcgi?dbfrom=pubmed&amp;amp;id=7216474&amp;amp;retmode=ref&amp;amp;cmd=prlinks&lt;/url&gt;&lt;volume&gt;31&lt;/volume&gt;&lt;publication_date&gt;99198102001200000000220000&lt;/publication_date&gt;&lt;uuid&gt;FA30A5EA-4878-4706-831F-D64BC5A733DF&lt;/uuid&gt;&lt;type&gt;400&lt;/type&gt;&lt;number&gt;2&lt;/number&gt;&lt;startpage&gt;775&lt;/startpage&gt;&lt;endpage&gt;782&lt;/endpage&gt;&lt;bundle&gt;&lt;publication&gt;&lt;title&gt;Infection and immunity&lt;/title&gt;&lt;uuid&gt;91359ACD-989D-4407-9C1A-75A5FCE754F3&lt;/uuid&gt;&lt;subtype&gt;-100&lt;/subtype&gt;&lt;publisher&gt;American Society for Microbiology&lt;/publisher&gt;&lt;type&gt;-100&lt;/type&gt;&lt;/publication&gt;&lt;/bundle&gt;&lt;authors&gt;&lt;author&gt;&lt;lastName&gt;Portnoy&lt;/lastName&gt;&lt;firstName&gt;D&lt;/firstName&gt;&lt;middleNames&gt;A&lt;/middleNames&gt;&lt;/author&gt;&lt;author&gt;&lt;lastName&gt;Moseley&lt;/lastName&gt;&lt;firstName&gt;S&lt;/firstName&gt;&lt;middleNames&gt;L&lt;/middleNames&gt;&lt;/author&gt;&lt;author&gt;&lt;lastName&gt;Falkow&lt;/lastName&gt;&lt;firstName&gt;S&lt;/firstName&gt;&lt;/author&gt;&lt;/authors&gt;&lt;/publication&gt;&lt;/publications&gt;&lt;cites&gt;&lt;/cites&gt;&lt;/citation&gt;</w:instrText>
            </w:r>
            <w:r w:rsidRPr="00E92E71"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  <w:fldChar w:fldCharType="separate"/>
            </w:r>
            <w:r w:rsidR="00392696">
              <w:rPr>
                <w:rFonts w:ascii="Verdana" w:eastAsiaTheme="minorHAnsi" w:hAnsi="Verdana" w:cs="Verdana"/>
                <w:color w:val="auto"/>
                <w:sz w:val="22"/>
                <w:szCs w:val="22"/>
                <w:bdr w:val="none" w:sz="0" w:space="0" w:color="auto"/>
                <w:lang w:val="en-GB" w:eastAsia="en-US"/>
              </w:rPr>
              <w:t>[3]</w:t>
            </w:r>
            <w:r w:rsidRPr="00E92E71"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  <w:fldChar w:fldCharType="end"/>
            </w:r>
          </w:p>
        </w:tc>
      </w:tr>
      <w:tr w:rsidR="008A77A3" w:rsidRPr="00E92E71" w14:paraId="441DAAD5" w14:textId="77777777" w:rsidTr="00E92E71">
        <w:tblPrEx>
          <w:tblBorders>
            <w:top w:val="none" w:sz="0" w:space="0" w:color="auto"/>
          </w:tblBorders>
        </w:tblPrEx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0FDD57" w14:textId="77777777" w:rsidR="008A77A3" w:rsidRPr="00E92E71" w:rsidRDefault="008A77A3" w:rsidP="00C851F6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360" w:lineRule="auto"/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</w:pPr>
            <w:r w:rsidRPr="00E92E71">
              <w:rPr>
                <w:rFonts w:ascii="Verdana" w:hAnsi="Verdana" w:cs="Arial"/>
                <w:sz w:val="22"/>
                <w:szCs w:val="22"/>
                <w:lang w:val="en-GB"/>
              </w:rPr>
              <w:t xml:space="preserve">8081 </w:t>
            </w:r>
            <w:proofErr w:type="spellStart"/>
            <w:r w:rsidRPr="00E92E71">
              <w:rPr>
                <w:rFonts w:ascii="Verdana" w:hAnsi="Verdana" w:cs="Arial"/>
                <w:sz w:val="22"/>
                <w:szCs w:val="22"/>
                <w:lang w:val="en-GB"/>
              </w:rPr>
              <w:t>Δ</w:t>
            </w:r>
            <w:r w:rsidRPr="00E92E71">
              <w:rPr>
                <w:rFonts w:ascii="Verdana" w:hAnsi="Verdana" w:cs="Arial"/>
                <w:i/>
                <w:iCs/>
                <w:sz w:val="22"/>
                <w:szCs w:val="22"/>
                <w:lang w:val="en-GB"/>
              </w:rPr>
              <w:t>yenI</w:t>
            </w:r>
            <w:proofErr w:type="spellEnd"/>
          </w:p>
        </w:tc>
        <w:tc>
          <w:tcPr>
            <w:tcW w:w="46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AB386E" w14:textId="77777777" w:rsidR="008A77A3" w:rsidRPr="00E92E71" w:rsidRDefault="008A77A3" w:rsidP="00C851F6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360" w:lineRule="auto"/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</w:pPr>
            <w:r w:rsidRPr="00E92E71">
              <w:rPr>
                <w:rFonts w:ascii="Verdana" w:hAnsi="Verdana" w:cs="Arial"/>
                <w:i/>
                <w:iCs/>
                <w:sz w:val="22"/>
                <w:szCs w:val="22"/>
                <w:lang w:val="en-GB"/>
              </w:rPr>
              <w:t>yenI</w:t>
            </w:r>
            <w:r w:rsidRPr="00E92E71">
              <w:rPr>
                <w:rFonts w:ascii="Verdana" w:hAnsi="Verdana" w:cs="Arial"/>
                <w:sz w:val="22"/>
                <w:szCs w:val="22"/>
                <w:lang w:val="en-GB"/>
              </w:rPr>
              <w:t xml:space="preserve"> chromosomal deletion mutant derived from 8081, </w:t>
            </w:r>
            <w:proofErr w:type="spellStart"/>
            <w:r w:rsidRPr="00E92E71">
              <w:rPr>
                <w:rFonts w:ascii="Verdana" w:hAnsi="Verdana" w:cs="Arial"/>
                <w:sz w:val="22"/>
                <w:szCs w:val="22"/>
                <w:lang w:val="en-GB"/>
              </w:rPr>
              <w:t>Cm</w:t>
            </w:r>
            <w:r w:rsidRPr="00E92E71">
              <w:rPr>
                <w:rFonts w:ascii="Verdana" w:hAnsi="Verdana" w:cs="Arial"/>
                <w:sz w:val="22"/>
                <w:szCs w:val="22"/>
                <w:vertAlign w:val="superscript"/>
                <w:lang w:val="en-GB"/>
              </w:rPr>
              <w:t>R</w:t>
            </w:r>
            <w:proofErr w:type="spellEnd"/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A0CE78" w14:textId="77777777" w:rsidR="008A77A3" w:rsidRPr="00E92E71" w:rsidRDefault="008A77A3" w:rsidP="00C851F6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360" w:lineRule="auto"/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</w:pPr>
            <w:r w:rsidRPr="00E92E71">
              <w:rPr>
                <w:rFonts w:ascii="Verdana" w:hAnsi="Verdana" w:cs="Arial"/>
                <w:sz w:val="22"/>
                <w:szCs w:val="22"/>
                <w:lang w:val="en-GB"/>
              </w:rPr>
              <w:t>This study</w:t>
            </w:r>
          </w:p>
        </w:tc>
      </w:tr>
      <w:tr w:rsidR="008A77A3" w:rsidRPr="00E92E71" w14:paraId="04E0325F" w14:textId="77777777" w:rsidTr="00E92E71">
        <w:tblPrEx>
          <w:tblBorders>
            <w:top w:val="none" w:sz="0" w:space="0" w:color="auto"/>
          </w:tblBorders>
        </w:tblPrEx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2F9408" w14:textId="77777777" w:rsidR="008A77A3" w:rsidRPr="00E92E71" w:rsidRDefault="008A77A3" w:rsidP="00C851F6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360" w:lineRule="auto"/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</w:pPr>
            <w:r w:rsidRPr="00E92E71">
              <w:rPr>
                <w:rFonts w:ascii="Verdana" w:hAnsi="Verdana" w:cs="Arial"/>
                <w:sz w:val="22"/>
                <w:szCs w:val="22"/>
                <w:lang w:val="en-GB"/>
              </w:rPr>
              <w:t xml:space="preserve">8081 </w:t>
            </w:r>
            <w:proofErr w:type="spellStart"/>
            <w:r w:rsidRPr="00E92E71">
              <w:rPr>
                <w:rFonts w:ascii="Verdana" w:hAnsi="Verdana" w:cs="Arial"/>
                <w:sz w:val="22"/>
                <w:szCs w:val="22"/>
                <w:lang w:val="en-GB"/>
              </w:rPr>
              <w:t>Δ</w:t>
            </w:r>
            <w:r w:rsidRPr="00E92E71">
              <w:rPr>
                <w:rFonts w:ascii="Verdana" w:hAnsi="Verdana" w:cs="Arial"/>
                <w:i/>
                <w:iCs/>
                <w:sz w:val="22"/>
                <w:szCs w:val="22"/>
                <w:lang w:val="en-GB"/>
              </w:rPr>
              <w:t>yenR</w:t>
            </w:r>
            <w:proofErr w:type="spellEnd"/>
          </w:p>
        </w:tc>
        <w:tc>
          <w:tcPr>
            <w:tcW w:w="46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4ECAE6" w14:textId="77777777" w:rsidR="008A77A3" w:rsidRPr="00E92E71" w:rsidRDefault="008A77A3" w:rsidP="00C851F6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360" w:lineRule="auto"/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</w:pPr>
            <w:r w:rsidRPr="00E92E71">
              <w:rPr>
                <w:rFonts w:ascii="Verdana" w:hAnsi="Verdana" w:cs="Arial"/>
                <w:i/>
                <w:iCs/>
                <w:sz w:val="22"/>
                <w:szCs w:val="22"/>
                <w:lang w:val="en-GB"/>
              </w:rPr>
              <w:t>yenR</w:t>
            </w:r>
            <w:r w:rsidRPr="00E92E71">
              <w:rPr>
                <w:rFonts w:ascii="Verdana" w:hAnsi="Verdana" w:cs="Arial"/>
                <w:sz w:val="22"/>
                <w:szCs w:val="22"/>
                <w:lang w:val="en-GB"/>
              </w:rPr>
              <w:t xml:space="preserve"> chromosomal deletion mutant derived from 8081, </w:t>
            </w:r>
            <w:proofErr w:type="spellStart"/>
            <w:r w:rsidRPr="00E92E71">
              <w:rPr>
                <w:rFonts w:ascii="Verdana" w:hAnsi="Verdana" w:cs="Arial"/>
                <w:sz w:val="22"/>
                <w:szCs w:val="22"/>
                <w:lang w:val="en-GB"/>
              </w:rPr>
              <w:t>Km</w:t>
            </w:r>
            <w:r w:rsidRPr="00E92E71">
              <w:rPr>
                <w:rFonts w:ascii="Verdana" w:hAnsi="Verdana" w:cs="Arial"/>
                <w:sz w:val="22"/>
                <w:szCs w:val="22"/>
                <w:vertAlign w:val="superscript"/>
                <w:lang w:val="en-GB"/>
              </w:rPr>
              <w:t>R</w:t>
            </w:r>
            <w:proofErr w:type="spellEnd"/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CACB25" w14:textId="77777777" w:rsidR="008A77A3" w:rsidRPr="00E92E71" w:rsidRDefault="008A77A3" w:rsidP="00C851F6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360" w:lineRule="auto"/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</w:pPr>
            <w:r w:rsidRPr="00E92E71">
              <w:rPr>
                <w:rFonts w:ascii="Verdana" w:hAnsi="Verdana" w:cs="Arial"/>
                <w:sz w:val="22"/>
                <w:szCs w:val="22"/>
                <w:lang w:val="en-GB"/>
              </w:rPr>
              <w:t>This study</w:t>
            </w:r>
          </w:p>
        </w:tc>
      </w:tr>
      <w:tr w:rsidR="008A77A3" w:rsidRPr="00E92E71" w14:paraId="15090EDA" w14:textId="77777777" w:rsidTr="00E92E71">
        <w:tblPrEx>
          <w:tblBorders>
            <w:top w:val="none" w:sz="0" w:space="0" w:color="auto"/>
          </w:tblBorders>
        </w:tblPrEx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F91784" w14:textId="77777777" w:rsidR="008A77A3" w:rsidRPr="00E92E71" w:rsidRDefault="008A77A3" w:rsidP="00C851F6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360" w:lineRule="auto"/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</w:pPr>
            <w:r w:rsidRPr="00E92E71">
              <w:rPr>
                <w:rFonts w:ascii="Verdana" w:hAnsi="Verdana" w:cs="Arial"/>
                <w:sz w:val="22"/>
                <w:szCs w:val="22"/>
                <w:lang w:val="en-GB"/>
              </w:rPr>
              <w:t xml:space="preserve">8081 </w:t>
            </w:r>
            <w:proofErr w:type="spellStart"/>
            <w:r w:rsidRPr="00E92E71">
              <w:rPr>
                <w:rFonts w:ascii="Verdana" w:hAnsi="Verdana" w:cs="Arial"/>
                <w:sz w:val="22"/>
                <w:szCs w:val="22"/>
                <w:lang w:val="en-GB"/>
              </w:rPr>
              <w:t>Δ</w:t>
            </w:r>
            <w:r w:rsidRPr="00E92E71">
              <w:rPr>
                <w:rFonts w:ascii="Verdana" w:hAnsi="Verdana" w:cs="Arial"/>
                <w:i/>
                <w:iCs/>
                <w:sz w:val="22"/>
                <w:szCs w:val="22"/>
                <w:lang w:val="en-GB"/>
              </w:rPr>
              <w:t>ycoR</w:t>
            </w:r>
            <w:proofErr w:type="spellEnd"/>
          </w:p>
        </w:tc>
        <w:tc>
          <w:tcPr>
            <w:tcW w:w="46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07F4DA" w14:textId="77777777" w:rsidR="008A77A3" w:rsidRPr="00E92E71" w:rsidRDefault="008A77A3" w:rsidP="00C851F6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360" w:lineRule="auto"/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</w:pPr>
            <w:r w:rsidRPr="00E92E71">
              <w:rPr>
                <w:rFonts w:ascii="Verdana" w:hAnsi="Verdana" w:cs="Arial"/>
                <w:i/>
                <w:iCs/>
                <w:sz w:val="22"/>
                <w:szCs w:val="22"/>
                <w:lang w:val="en-GB"/>
              </w:rPr>
              <w:t>ycoR</w:t>
            </w:r>
            <w:r w:rsidRPr="00E92E71">
              <w:rPr>
                <w:rFonts w:ascii="Verdana" w:hAnsi="Verdana" w:cs="Arial"/>
                <w:sz w:val="22"/>
                <w:szCs w:val="22"/>
                <w:lang w:val="en-GB"/>
              </w:rPr>
              <w:t xml:space="preserve"> chromosomal deletion mutant derived from 8081, </w:t>
            </w:r>
            <w:proofErr w:type="spellStart"/>
            <w:r w:rsidRPr="00E92E71">
              <w:rPr>
                <w:rFonts w:ascii="Verdana" w:hAnsi="Verdana" w:cs="Arial"/>
                <w:sz w:val="22"/>
                <w:szCs w:val="22"/>
                <w:lang w:val="en-GB"/>
              </w:rPr>
              <w:t>Sm</w:t>
            </w:r>
            <w:r w:rsidRPr="00E92E71">
              <w:rPr>
                <w:rFonts w:ascii="Verdana" w:hAnsi="Verdana" w:cs="Arial"/>
                <w:sz w:val="22"/>
                <w:szCs w:val="22"/>
                <w:vertAlign w:val="superscript"/>
                <w:lang w:val="en-GB"/>
              </w:rPr>
              <w:t>R</w:t>
            </w:r>
            <w:proofErr w:type="spellEnd"/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491720" w14:textId="77777777" w:rsidR="008A77A3" w:rsidRPr="00E92E71" w:rsidRDefault="008A77A3" w:rsidP="00C851F6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360" w:lineRule="auto"/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</w:pPr>
            <w:r w:rsidRPr="00E92E71">
              <w:rPr>
                <w:rFonts w:ascii="Verdana" w:hAnsi="Verdana" w:cs="Arial"/>
                <w:sz w:val="22"/>
                <w:szCs w:val="22"/>
                <w:lang w:val="en-GB"/>
              </w:rPr>
              <w:t>This study</w:t>
            </w:r>
          </w:p>
        </w:tc>
      </w:tr>
      <w:tr w:rsidR="008A77A3" w:rsidRPr="00E92E71" w14:paraId="56DF17B2" w14:textId="77777777" w:rsidTr="00E92E71">
        <w:tblPrEx>
          <w:tblBorders>
            <w:top w:val="none" w:sz="0" w:space="0" w:color="auto"/>
          </w:tblBorders>
        </w:tblPrEx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8B8E13" w14:textId="07595CBB" w:rsidR="008A77A3" w:rsidRPr="00E92E71" w:rsidRDefault="008A77A3" w:rsidP="00C851F6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360" w:lineRule="auto"/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</w:pPr>
            <w:r w:rsidRPr="00E92E71">
              <w:rPr>
                <w:rFonts w:ascii="Verdana" w:hAnsi="Verdana" w:cs="Arial"/>
                <w:sz w:val="22"/>
                <w:szCs w:val="22"/>
                <w:lang w:val="en-GB"/>
              </w:rPr>
              <w:t xml:space="preserve">8081 </w:t>
            </w:r>
            <w:proofErr w:type="spellStart"/>
            <w:r w:rsidRPr="00E92E71">
              <w:rPr>
                <w:rFonts w:ascii="Verdana" w:hAnsi="Verdana" w:cs="Arial"/>
                <w:sz w:val="22"/>
                <w:szCs w:val="22"/>
                <w:lang w:val="en-GB"/>
              </w:rPr>
              <w:t>Δ</w:t>
            </w:r>
            <w:r w:rsidRPr="00E92E71">
              <w:rPr>
                <w:rFonts w:ascii="Verdana" w:hAnsi="Verdana" w:cs="Arial"/>
                <w:i/>
                <w:iCs/>
                <w:sz w:val="22"/>
                <w:szCs w:val="22"/>
                <w:lang w:val="en-GB"/>
              </w:rPr>
              <w:t>yenR</w:t>
            </w:r>
            <w:proofErr w:type="spellEnd"/>
            <w:r w:rsidR="00302FE6">
              <w:rPr>
                <w:rFonts w:ascii="Verdana" w:hAnsi="Verdana" w:cs="Arial"/>
                <w:sz w:val="22"/>
                <w:szCs w:val="22"/>
                <w:lang w:val="en-GB"/>
              </w:rPr>
              <w:t>/</w:t>
            </w:r>
            <w:r w:rsidRPr="00E92E71">
              <w:rPr>
                <w:rFonts w:ascii="Verdana" w:hAnsi="Verdana" w:cs="Arial"/>
                <w:i/>
                <w:iCs/>
                <w:sz w:val="22"/>
                <w:szCs w:val="22"/>
                <w:lang w:val="en-GB"/>
              </w:rPr>
              <w:t>ycoR</w:t>
            </w:r>
          </w:p>
        </w:tc>
        <w:tc>
          <w:tcPr>
            <w:tcW w:w="46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D63050" w14:textId="4839A352" w:rsidR="008A77A3" w:rsidRPr="00E92E71" w:rsidRDefault="008A77A3" w:rsidP="00C851F6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360" w:lineRule="auto"/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</w:pPr>
            <w:r w:rsidRPr="00E92E71">
              <w:rPr>
                <w:rFonts w:ascii="Verdana" w:hAnsi="Verdana" w:cs="Arial"/>
                <w:i/>
                <w:iCs/>
                <w:sz w:val="22"/>
                <w:szCs w:val="22"/>
                <w:lang w:val="en-GB"/>
              </w:rPr>
              <w:t>yenR</w:t>
            </w:r>
            <w:r w:rsidR="00BE08FA">
              <w:rPr>
                <w:rFonts w:ascii="Verdana" w:hAnsi="Verdana" w:cs="Arial"/>
                <w:sz w:val="22"/>
                <w:szCs w:val="22"/>
                <w:lang w:val="en-GB"/>
              </w:rPr>
              <w:t>/</w:t>
            </w:r>
            <w:r w:rsidRPr="00E92E71">
              <w:rPr>
                <w:rFonts w:ascii="Verdana" w:hAnsi="Verdana" w:cs="Arial"/>
                <w:i/>
                <w:iCs/>
                <w:sz w:val="22"/>
                <w:szCs w:val="22"/>
                <w:lang w:val="en-GB"/>
              </w:rPr>
              <w:t>ycoR</w:t>
            </w:r>
            <w:r w:rsidRPr="00E92E71">
              <w:rPr>
                <w:rFonts w:ascii="Verdana" w:hAnsi="Verdana" w:cs="Arial"/>
                <w:sz w:val="22"/>
                <w:szCs w:val="22"/>
                <w:lang w:val="en-GB"/>
              </w:rPr>
              <w:t xml:space="preserve"> chromosomal deletion </w:t>
            </w:r>
            <w:r w:rsidR="00BE08FA">
              <w:rPr>
                <w:rFonts w:ascii="Verdana" w:hAnsi="Verdana" w:cs="Arial"/>
                <w:sz w:val="22"/>
                <w:szCs w:val="22"/>
                <w:lang w:val="en-GB"/>
              </w:rPr>
              <w:t xml:space="preserve">double </w:t>
            </w:r>
            <w:r w:rsidRPr="00E92E71">
              <w:rPr>
                <w:rFonts w:ascii="Verdana" w:hAnsi="Verdana" w:cs="Arial"/>
                <w:sz w:val="22"/>
                <w:szCs w:val="22"/>
                <w:lang w:val="en-GB"/>
              </w:rPr>
              <w:t xml:space="preserve">mutant derived from 8081, </w:t>
            </w:r>
            <w:proofErr w:type="spellStart"/>
            <w:r w:rsidRPr="00E92E71">
              <w:rPr>
                <w:rFonts w:ascii="Verdana" w:hAnsi="Verdana" w:cs="Arial"/>
                <w:sz w:val="22"/>
                <w:szCs w:val="22"/>
                <w:lang w:val="en-GB"/>
              </w:rPr>
              <w:t>Km</w:t>
            </w:r>
            <w:r w:rsidRPr="00E92E71">
              <w:rPr>
                <w:rFonts w:ascii="Verdana" w:hAnsi="Verdana" w:cs="Arial"/>
                <w:sz w:val="22"/>
                <w:szCs w:val="22"/>
                <w:vertAlign w:val="superscript"/>
                <w:lang w:val="en-GB"/>
              </w:rPr>
              <w:t>R</w:t>
            </w:r>
            <w:proofErr w:type="spellEnd"/>
            <w:r w:rsidRPr="00E92E71">
              <w:rPr>
                <w:rFonts w:ascii="Verdana" w:hAnsi="Verdana" w:cs="Arial"/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E92E71">
              <w:rPr>
                <w:rFonts w:ascii="Verdana" w:hAnsi="Verdana" w:cs="Arial"/>
                <w:sz w:val="22"/>
                <w:szCs w:val="22"/>
                <w:lang w:val="en-GB"/>
              </w:rPr>
              <w:t>Sm</w:t>
            </w:r>
            <w:r w:rsidRPr="00E92E71">
              <w:rPr>
                <w:rFonts w:ascii="Verdana" w:hAnsi="Verdana" w:cs="Arial"/>
                <w:sz w:val="22"/>
                <w:szCs w:val="22"/>
                <w:vertAlign w:val="superscript"/>
                <w:lang w:val="en-GB"/>
              </w:rPr>
              <w:t>R</w:t>
            </w:r>
            <w:proofErr w:type="spellEnd"/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085CDB" w14:textId="77777777" w:rsidR="008A77A3" w:rsidRPr="00E92E71" w:rsidRDefault="008A77A3" w:rsidP="00C851F6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360" w:lineRule="auto"/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</w:pPr>
            <w:r w:rsidRPr="00E92E71">
              <w:rPr>
                <w:rFonts w:ascii="Verdana" w:hAnsi="Verdana" w:cs="Arial"/>
                <w:sz w:val="22"/>
                <w:szCs w:val="22"/>
                <w:lang w:val="en-GB"/>
              </w:rPr>
              <w:t>This study</w:t>
            </w:r>
          </w:p>
        </w:tc>
      </w:tr>
      <w:tr w:rsidR="008A77A3" w:rsidRPr="00E92E71" w14:paraId="1923D073" w14:textId="77777777" w:rsidTr="00E92E71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9CF536" w14:textId="0292DE67" w:rsidR="008A77A3" w:rsidRPr="00E92E71" w:rsidRDefault="008A77A3" w:rsidP="00C851F6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360" w:lineRule="auto"/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</w:pPr>
            <w:r w:rsidRPr="00E92E71">
              <w:rPr>
                <w:rFonts w:ascii="Verdana" w:hAnsi="Verdana" w:cs="Arial"/>
                <w:sz w:val="22"/>
                <w:szCs w:val="22"/>
                <w:lang w:val="en-GB"/>
              </w:rPr>
              <w:t xml:space="preserve">8081 </w:t>
            </w:r>
            <w:proofErr w:type="spellStart"/>
            <w:r w:rsidRPr="00E92E71">
              <w:rPr>
                <w:rFonts w:ascii="Verdana" w:hAnsi="Verdana" w:cs="Arial"/>
                <w:sz w:val="22"/>
                <w:szCs w:val="22"/>
                <w:lang w:val="en-GB"/>
              </w:rPr>
              <w:t>Δ</w:t>
            </w:r>
            <w:r w:rsidRPr="00E92E71">
              <w:rPr>
                <w:rFonts w:ascii="Verdana" w:hAnsi="Verdana" w:cs="Arial"/>
                <w:i/>
                <w:iCs/>
                <w:sz w:val="22"/>
                <w:szCs w:val="22"/>
                <w:lang w:val="en-GB"/>
              </w:rPr>
              <w:t>yenI</w:t>
            </w:r>
            <w:proofErr w:type="spellEnd"/>
            <w:r w:rsidR="00302FE6">
              <w:rPr>
                <w:rFonts w:ascii="Verdana" w:hAnsi="Verdana" w:cs="Arial"/>
                <w:sz w:val="22"/>
                <w:szCs w:val="22"/>
                <w:lang w:val="en-GB"/>
              </w:rPr>
              <w:t>/</w:t>
            </w:r>
            <w:r w:rsidRPr="00E92E71">
              <w:rPr>
                <w:rFonts w:ascii="Verdana" w:hAnsi="Verdana" w:cs="Arial"/>
                <w:i/>
                <w:iCs/>
                <w:sz w:val="22"/>
                <w:szCs w:val="22"/>
                <w:lang w:val="en-GB"/>
              </w:rPr>
              <w:t>yenR</w:t>
            </w:r>
            <w:r w:rsidR="00302FE6">
              <w:rPr>
                <w:rFonts w:ascii="Verdana" w:hAnsi="Verdana" w:cs="Arial"/>
                <w:sz w:val="22"/>
                <w:szCs w:val="22"/>
                <w:lang w:val="en-GB"/>
              </w:rPr>
              <w:t>/</w:t>
            </w:r>
            <w:r w:rsidRPr="00E92E71">
              <w:rPr>
                <w:rFonts w:ascii="Verdana" w:hAnsi="Verdana" w:cs="Arial"/>
                <w:i/>
                <w:iCs/>
                <w:sz w:val="22"/>
                <w:szCs w:val="22"/>
                <w:lang w:val="en-GB"/>
              </w:rPr>
              <w:t>ycoR</w:t>
            </w:r>
          </w:p>
        </w:tc>
        <w:tc>
          <w:tcPr>
            <w:tcW w:w="46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77E185" w14:textId="7F1B4A86" w:rsidR="008A77A3" w:rsidRPr="00E92E71" w:rsidRDefault="008A77A3" w:rsidP="00C851F6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360" w:lineRule="auto"/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</w:pPr>
            <w:r w:rsidRPr="00E92E71">
              <w:rPr>
                <w:rFonts w:ascii="Verdana" w:hAnsi="Verdana" w:cs="Arial"/>
                <w:i/>
                <w:iCs/>
                <w:sz w:val="22"/>
                <w:szCs w:val="22"/>
                <w:lang w:val="en-GB"/>
              </w:rPr>
              <w:t>yenI</w:t>
            </w:r>
            <w:r w:rsidR="00BE08FA">
              <w:rPr>
                <w:rFonts w:ascii="Verdana" w:hAnsi="Verdana" w:cs="Arial"/>
                <w:sz w:val="22"/>
                <w:szCs w:val="22"/>
                <w:lang w:val="en-GB"/>
              </w:rPr>
              <w:t>/</w:t>
            </w:r>
            <w:r w:rsidR="00BE08FA">
              <w:rPr>
                <w:rFonts w:ascii="Verdana" w:hAnsi="Verdana" w:cs="Arial"/>
                <w:i/>
                <w:iCs/>
                <w:sz w:val="22"/>
                <w:szCs w:val="22"/>
                <w:lang w:val="en-GB"/>
              </w:rPr>
              <w:t>yenR/</w:t>
            </w:r>
            <w:r w:rsidRPr="00E92E71">
              <w:rPr>
                <w:rFonts w:ascii="Verdana" w:hAnsi="Verdana" w:cs="Arial"/>
                <w:i/>
                <w:iCs/>
                <w:sz w:val="22"/>
                <w:szCs w:val="22"/>
                <w:lang w:val="en-GB"/>
              </w:rPr>
              <w:t>ycoR</w:t>
            </w:r>
            <w:r w:rsidR="00BE08FA">
              <w:rPr>
                <w:rFonts w:ascii="Verdana" w:hAnsi="Verdana" w:cs="Arial"/>
                <w:sz w:val="22"/>
                <w:szCs w:val="22"/>
                <w:lang w:val="en-GB"/>
              </w:rPr>
              <w:t xml:space="preserve"> chromosomal d</w:t>
            </w:r>
            <w:r w:rsidRPr="00E92E71">
              <w:rPr>
                <w:rFonts w:ascii="Verdana" w:hAnsi="Verdana" w:cs="Arial"/>
                <w:sz w:val="22"/>
                <w:szCs w:val="22"/>
                <w:lang w:val="en-GB"/>
              </w:rPr>
              <w:t xml:space="preserve">eletion </w:t>
            </w:r>
            <w:r w:rsidR="00BE08FA">
              <w:rPr>
                <w:rFonts w:ascii="Verdana" w:hAnsi="Verdana" w:cs="Arial"/>
                <w:sz w:val="22"/>
                <w:szCs w:val="22"/>
                <w:lang w:val="en-GB"/>
              </w:rPr>
              <w:t xml:space="preserve">triple </w:t>
            </w:r>
            <w:r w:rsidRPr="00E92E71">
              <w:rPr>
                <w:rFonts w:ascii="Verdana" w:hAnsi="Verdana" w:cs="Arial"/>
                <w:sz w:val="22"/>
                <w:szCs w:val="22"/>
                <w:lang w:val="en-GB"/>
              </w:rPr>
              <w:t xml:space="preserve">mutant derived from 8081, </w:t>
            </w:r>
            <w:proofErr w:type="spellStart"/>
            <w:r w:rsidRPr="00E92E71">
              <w:rPr>
                <w:rFonts w:ascii="Verdana" w:hAnsi="Verdana" w:cs="Arial"/>
                <w:sz w:val="22"/>
                <w:szCs w:val="22"/>
                <w:lang w:val="en-GB"/>
              </w:rPr>
              <w:t>Cm</w:t>
            </w:r>
            <w:r w:rsidRPr="00E92E71">
              <w:rPr>
                <w:rFonts w:ascii="Verdana" w:hAnsi="Verdana" w:cs="Arial"/>
                <w:sz w:val="22"/>
                <w:szCs w:val="22"/>
                <w:vertAlign w:val="superscript"/>
                <w:lang w:val="en-GB"/>
              </w:rPr>
              <w:t>R</w:t>
            </w:r>
            <w:proofErr w:type="spellEnd"/>
            <w:r w:rsidRPr="00E92E71">
              <w:rPr>
                <w:rFonts w:ascii="Verdana" w:hAnsi="Verdana" w:cs="Arial"/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E92E71">
              <w:rPr>
                <w:rFonts w:ascii="Verdana" w:hAnsi="Verdana" w:cs="Arial"/>
                <w:sz w:val="22"/>
                <w:szCs w:val="22"/>
                <w:lang w:val="en-GB"/>
              </w:rPr>
              <w:t>Km</w:t>
            </w:r>
            <w:r w:rsidRPr="00E92E71">
              <w:rPr>
                <w:rFonts w:ascii="Verdana" w:hAnsi="Verdana" w:cs="Arial"/>
                <w:sz w:val="22"/>
                <w:szCs w:val="22"/>
                <w:vertAlign w:val="superscript"/>
                <w:lang w:val="en-GB"/>
              </w:rPr>
              <w:t>R</w:t>
            </w:r>
            <w:proofErr w:type="spellEnd"/>
            <w:r w:rsidRPr="00E92E71">
              <w:rPr>
                <w:rFonts w:ascii="Verdana" w:hAnsi="Verdana" w:cs="Arial"/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E92E71">
              <w:rPr>
                <w:rFonts w:ascii="Verdana" w:hAnsi="Verdana" w:cs="Arial"/>
                <w:sz w:val="22"/>
                <w:szCs w:val="22"/>
                <w:lang w:val="en-GB"/>
              </w:rPr>
              <w:t>Sm</w:t>
            </w:r>
            <w:r w:rsidRPr="00E92E71">
              <w:rPr>
                <w:rFonts w:ascii="Verdana" w:hAnsi="Verdana" w:cs="Arial"/>
                <w:sz w:val="22"/>
                <w:szCs w:val="22"/>
                <w:vertAlign w:val="superscript"/>
                <w:lang w:val="en-GB"/>
              </w:rPr>
              <w:t>R</w:t>
            </w:r>
            <w:proofErr w:type="spellEnd"/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13A167" w14:textId="77777777" w:rsidR="008A77A3" w:rsidRPr="00E92E71" w:rsidRDefault="008A77A3" w:rsidP="00C851F6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360" w:lineRule="auto"/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</w:pPr>
            <w:r w:rsidRPr="00E92E71">
              <w:rPr>
                <w:rFonts w:ascii="Verdana" w:hAnsi="Verdana" w:cs="Arial"/>
                <w:sz w:val="22"/>
                <w:szCs w:val="22"/>
                <w:lang w:val="en-GB"/>
              </w:rPr>
              <w:t>This study</w:t>
            </w:r>
          </w:p>
        </w:tc>
      </w:tr>
      <w:tr w:rsidR="002E2BE1" w:rsidRPr="00E92E71" w14:paraId="121CE177" w14:textId="77777777" w:rsidTr="00E92E71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F5F33C" w14:textId="3A3B3162" w:rsidR="002E2BE1" w:rsidRPr="00E92E71" w:rsidRDefault="002E2BE1" w:rsidP="00C851F6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360" w:lineRule="auto"/>
              <w:rPr>
                <w:rFonts w:ascii="Verdana" w:hAnsi="Verdana" w:cs="Arial"/>
                <w:sz w:val="22"/>
                <w:szCs w:val="22"/>
                <w:lang w:val="en-GB"/>
              </w:rPr>
            </w:pPr>
            <w:r w:rsidRPr="00E92E71">
              <w:rPr>
                <w:rFonts w:ascii="Verdana" w:hAnsi="Verdana" w:cs="Arial"/>
                <w:sz w:val="22"/>
                <w:szCs w:val="22"/>
                <w:lang w:val="en-GB"/>
              </w:rPr>
              <w:t xml:space="preserve">8081 </w:t>
            </w:r>
            <w:r>
              <w:rPr>
                <w:rFonts w:ascii="Verdana" w:hAnsi="Verdana" w:cs="Arial"/>
                <w:sz w:val="22"/>
                <w:szCs w:val="22"/>
                <w:lang w:val="en-GB"/>
              </w:rPr>
              <w:t>P</w:t>
            </w:r>
            <w:r w:rsidRPr="002E2BE1">
              <w:rPr>
                <w:rFonts w:ascii="Verdana" w:hAnsi="Verdana" w:cs="Arial"/>
                <w:sz w:val="22"/>
                <w:szCs w:val="22"/>
                <w:vertAlign w:val="subscript"/>
                <w:lang w:val="en-GB"/>
              </w:rPr>
              <w:t>spyA</w:t>
            </w:r>
            <w:r>
              <w:rPr>
                <w:rFonts w:ascii="Verdana" w:hAnsi="Verdana" w:cs="Arial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E92E71">
              <w:rPr>
                <w:rFonts w:ascii="Verdana" w:hAnsi="Verdana" w:cs="Arial"/>
                <w:sz w:val="22"/>
                <w:szCs w:val="22"/>
                <w:lang w:val="en-GB"/>
              </w:rPr>
              <w:t>Δ</w:t>
            </w:r>
            <w:r w:rsidRPr="00E92E71">
              <w:rPr>
                <w:rFonts w:ascii="Verdana" w:hAnsi="Verdana" w:cs="Arial"/>
                <w:i/>
                <w:iCs/>
                <w:sz w:val="22"/>
                <w:szCs w:val="22"/>
                <w:lang w:val="en-GB"/>
              </w:rPr>
              <w:t>yenI</w:t>
            </w:r>
            <w:proofErr w:type="spellEnd"/>
          </w:p>
        </w:tc>
        <w:tc>
          <w:tcPr>
            <w:tcW w:w="46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813D0E" w14:textId="47F21CA3" w:rsidR="002E2BE1" w:rsidRPr="002E2BE1" w:rsidRDefault="002E2BE1" w:rsidP="00C851F6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360" w:lineRule="auto"/>
              <w:rPr>
                <w:rFonts w:ascii="Verdana" w:hAnsi="Verdana" w:cs="Arial"/>
                <w:iCs/>
                <w:sz w:val="22"/>
                <w:szCs w:val="22"/>
                <w:lang w:val="en-GB"/>
              </w:rPr>
            </w:pPr>
            <w:r w:rsidRPr="002E2BE1">
              <w:rPr>
                <w:rFonts w:ascii="Verdana" w:hAnsi="Verdana" w:cs="Arial"/>
                <w:i/>
                <w:iCs/>
                <w:sz w:val="22"/>
                <w:szCs w:val="22"/>
                <w:lang w:val="en-GB"/>
              </w:rPr>
              <w:t>spyA</w:t>
            </w:r>
            <w:r>
              <w:rPr>
                <w:rFonts w:ascii="Verdana" w:hAnsi="Verdana" w:cs="Arial"/>
                <w:iCs/>
                <w:sz w:val="22"/>
                <w:szCs w:val="22"/>
                <w:lang w:val="en-GB"/>
              </w:rPr>
              <w:t xml:space="preserve"> promotor fused to </w:t>
            </w:r>
            <w:r w:rsidRPr="002E2BE1">
              <w:rPr>
                <w:rFonts w:ascii="Verdana" w:hAnsi="Verdana" w:cs="Arial"/>
                <w:i/>
                <w:iCs/>
                <w:sz w:val="22"/>
                <w:szCs w:val="22"/>
                <w:lang w:val="en-GB"/>
              </w:rPr>
              <w:t>luxCDABE</w:t>
            </w:r>
            <w:r>
              <w:rPr>
                <w:rFonts w:ascii="Verdana" w:hAnsi="Verdana" w:cs="Arial"/>
                <w:iCs/>
                <w:sz w:val="22"/>
                <w:szCs w:val="22"/>
                <w:lang w:val="en-GB"/>
              </w:rPr>
              <w:t xml:space="preserve"> inserted into </w:t>
            </w:r>
            <w:r w:rsidRPr="002E2BE1">
              <w:rPr>
                <w:rFonts w:ascii="Verdana" w:hAnsi="Verdana" w:cs="Arial"/>
                <w:i/>
                <w:iCs/>
                <w:sz w:val="22"/>
                <w:szCs w:val="22"/>
                <w:lang w:val="en-GB"/>
              </w:rPr>
              <w:t>Y. enterocolitica</w:t>
            </w:r>
            <w:r>
              <w:rPr>
                <w:rFonts w:ascii="Verdana" w:hAnsi="Verdana" w:cs="Arial"/>
                <w:iCs/>
                <w:sz w:val="22"/>
                <w:szCs w:val="22"/>
                <w:lang w:val="en-GB"/>
              </w:rPr>
              <w:t xml:space="preserve"> </w:t>
            </w:r>
            <w:r w:rsidR="00BE08FA" w:rsidRPr="00E92E71">
              <w:rPr>
                <w:rFonts w:ascii="Verdana" w:hAnsi="Verdana" w:cs="Arial"/>
                <w:sz w:val="22"/>
                <w:szCs w:val="22"/>
                <w:lang w:val="en-GB"/>
              </w:rPr>
              <w:t xml:space="preserve">8081 </w:t>
            </w:r>
            <w:proofErr w:type="spellStart"/>
            <w:r w:rsidR="00BE08FA" w:rsidRPr="00E92E71">
              <w:rPr>
                <w:rFonts w:ascii="Verdana" w:hAnsi="Verdana" w:cs="Arial"/>
                <w:sz w:val="22"/>
                <w:szCs w:val="22"/>
                <w:lang w:val="en-GB"/>
              </w:rPr>
              <w:t>Δ</w:t>
            </w:r>
            <w:r w:rsidR="00BE08FA" w:rsidRPr="00E92E71">
              <w:rPr>
                <w:rFonts w:ascii="Verdana" w:hAnsi="Verdana" w:cs="Arial"/>
                <w:i/>
                <w:iCs/>
                <w:sz w:val="22"/>
                <w:szCs w:val="22"/>
                <w:lang w:val="en-GB"/>
              </w:rPr>
              <w:t>yenI</w:t>
            </w:r>
            <w:proofErr w:type="spellEnd"/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103062" w14:textId="59A4E01F" w:rsidR="002E2BE1" w:rsidRPr="00E92E71" w:rsidRDefault="00BE3320" w:rsidP="00C851F6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360" w:lineRule="auto"/>
              <w:rPr>
                <w:rFonts w:ascii="Verdana" w:hAnsi="Verdana" w:cs="Arial"/>
                <w:sz w:val="22"/>
                <w:szCs w:val="22"/>
                <w:lang w:val="en-GB"/>
              </w:rPr>
            </w:pPr>
            <w:r w:rsidRPr="00E92E71">
              <w:rPr>
                <w:rFonts w:ascii="Verdana" w:hAnsi="Verdana" w:cs="Arial"/>
                <w:sz w:val="22"/>
                <w:szCs w:val="22"/>
                <w:lang w:val="en-GB"/>
              </w:rPr>
              <w:t>This study</w:t>
            </w:r>
          </w:p>
        </w:tc>
      </w:tr>
      <w:tr w:rsidR="002E2BE1" w:rsidRPr="00E92E71" w14:paraId="4F1F82DA" w14:textId="77777777" w:rsidTr="00E92E71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EE14D2" w14:textId="23F3FFE7" w:rsidR="002E2BE1" w:rsidRPr="00E92E71" w:rsidRDefault="002E2BE1" w:rsidP="00C851F6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360" w:lineRule="auto"/>
              <w:rPr>
                <w:rFonts w:ascii="Verdana" w:hAnsi="Verdana" w:cs="Arial"/>
                <w:sz w:val="22"/>
                <w:szCs w:val="22"/>
                <w:lang w:val="en-GB"/>
              </w:rPr>
            </w:pPr>
            <w:r w:rsidRPr="00E92E71">
              <w:rPr>
                <w:rFonts w:ascii="Verdana" w:hAnsi="Verdana" w:cs="Arial"/>
                <w:sz w:val="22"/>
                <w:szCs w:val="22"/>
                <w:lang w:val="en-GB"/>
              </w:rPr>
              <w:t xml:space="preserve">8081 </w:t>
            </w:r>
            <w:r>
              <w:rPr>
                <w:rFonts w:ascii="Verdana" w:hAnsi="Verdana" w:cs="Arial"/>
                <w:sz w:val="22"/>
                <w:szCs w:val="22"/>
                <w:lang w:val="en-GB"/>
              </w:rPr>
              <w:t>P</w:t>
            </w:r>
            <w:r w:rsidRPr="002E2BE1">
              <w:rPr>
                <w:rFonts w:ascii="Verdana" w:hAnsi="Verdana" w:cs="Arial"/>
                <w:sz w:val="22"/>
                <w:szCs w:val="22"/>
                <w:vertAlign w:val="subscript"/>
                <w:lang w:val="en-GB"/>
              </w:rPr>
              <w:t>spyA</w:t>
            </w:r>
            <w:r w:rsidRPr="00E92E71">
              <w:rPr>
                <w:rFonts w:ascii="Verdana" w:hAnsi="Verdana" w:cs="Arial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E92E71">
              <w:rPr>
                <w:rFonts w:ascii="Verdana" w:hAnsi="Verdana" w:cs="Arial"/>
                <w:sz w:val="22"/>
                <w:szCs w:val="22"/>
                <w:lang w:val="en-GB"/>
              </w:rPr>
              <w:t>Δ</w:t>
            </w:r>
            <w:r w:rsidRPr="00E92E71">
              <w:rPr>
                <w:rFonts w:ascii="Verdana" w:hAnsi="Verdana" w:cs="Arial"/>
                <w:i/>
                <w:iCs/>
                <w:sz w:val="22"/>
                <w:szCs w:val="22"/>
                <w:lang w:val="en-GB"/>
              </w:rPr>
              <w:t>yenR</w:t>
            </w:r>
            <w:proofErr w:type="spellEnd"/>
            <w:r>
              <w:rPr>
                <w:rFonts w:ascii="Verdana" w:hAnsi="Verdana" w:cs="Arial"/>
                <w:sz w:val="22"/>
                <w:szCs w:val="22"/>
                <w:lang w:val="en-GB"/>
              </w:rPr>
              <w:t>/</w:t>
            </w:r>
            <w:r w:rsidRPr="00E92E71">
              <w:rPr>
                <w:rFonts w:ascii="Verdana" w:hAnsi="Verdana" w:cs="Arial"/>
                <w:i/>
                <w:iCs/>
                <w:sz w:val="22"/>
                <w:szCs w:val="22"/>
                <w:lang w:val="en-GB"/>
              </w:rPr>
              <w:t>ycoR</w:t>
            </w:r>
          </w:p>
        </w:tc>
        <w:tc>
          <w:tcPr>
            <w:tcW w:w="46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A18652" w14:textId="24F411C5" w:rsidR="002E2BE1" w:rsidRPr="00E92E71" w:rsidRDefault="00BE08FA" w:rsidP="00C851F6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360" w:lineRule="auto"/>
              <w:rPr>
                <w:rFonts w:ascii="Verdana" w:hAnsi="Verdana" w:cs="Arial"/>
                <w:i/>
                <w:iCs/>
                <w:sz w:val="22"/>
                <w:szCs w:val="22"/>
                <w:lang w:val="en-GB"/>
              </w:rPr>
            </w:pPr>
            <w:r w:rsidRPr="002E2BE1">
              <w:rPr>
                <w:rFonts w:ascii="Verdana" w:hAnsi="Verdana" w:cs="Arial"/>
                <w:i/>
                <w:iCs/>
                <w:sz w:val="22"/>
                <w:szCs w:val="22"/>
                <w:lang w:val="en-GB"/>
              </w:rPr>
              <w:t>spyA</w:t>
            </w:r>
            <w:r>
              <w:rPr>
                <w:rFonts w:ascii="Verdana" w:hAnsi="Verdana" w:cs="Arial"/>
                <w:iCs/>
                <w:sz w:val="22"/>
                <w:szCs w:val="22"/>
                <w:lang w:val="en-GB"/>
              </w:rPr>
              <w:t xml:space="preserve"> promotor fused to </w:t>
            </w:r>
            <w:r w:rsidRPr="002E2BE1">
              <w:rPr>
                <w:rFonts w:ascii="Verdana" w:hAnsi="Verdana" w:cs="Arial"/>
                <w:i/>
                <w:iCs/>
                <w:sz w:val="22"/>
                <w:szCs w:val="22"/>
                <w:lang w:val="en-GB"/>
              </w:rPr>
              <w:t>luxCDABE</w:t>
            </w:r>
            <w:r>
              <w:rPr>
                <w:rFonts w:ascii="Verdana" w:hAnsi="Verdana" w:cs="Arial"/>
                <w:iCs/>
                <w:sz w:val="22"/>
                <w:szCs w:val="22"/>
                <w:lang w:val="en-GB"/>
              </w:rPr>
              <w:t xml:space="preserve"> inserted into </w:t>
            </w:r>
            <w:r w:rsidRPr="002E2BE1">
              <w:rPr>
                <w:rFonts w:ascii="Verdana" w:hAnsi="Verdana" w:cs="Arial"/>
                <w:i/>
                <w:iCs/>
                <w:sz w:val="22"/>
                <w:szCs w:val="22"/>
                <w:lang w:val="en-GB"/>
              </w:rPr>
              <w:t>Y. enterocolitica</w:t>
            </w:r>
            <w:r>
              <w:rPr>
                <w:rFonts w:ascii="Verdana" w:hAnsi="Verdana" w:cs="Arial"/>
                <w:iCs/>
                <w:sz w:val="22"/>
                <w:szCs w:val="22"/>
                <w:lang w:val="en-GB"/>
              </w:rPr>
              <w:t xml:space="preserve"> </w:t>
            </w:r>
            <w:r w:rsidRPr="00E92E71">
              <w:rPr>
                <w:rFonts w:ascii="Verdana" w:hAnsi="Verdana" w:cs="Arial"/>
                <w:sz w:val="22"/>
                <w:szCs w:val="22"/>
                <w:lang w:val="en-GB"/>
              </w:rPr>
              <w:t xml:space="preserve">8081 </w:t>
            </w:r>
            <w:proofErr w:type="spellStart"/>
            <w:r w:rsidRPr="00E92E71">
              <w:rPr>
                <w:rFonts w:ascii="Verdana" w:hAnsi="Verdana" w:cs="Arial"/>
                <w:sz w:val="22"/>
                <w:szCs w:val="22"/>
                <w:lang w:val="en-GB"/>
              </w:rPr>
              <w:t>Δ</w:t>
            </w:r>
            <w:r w:rsidRPr="00E92E71">
              <w:rPr>
                <w:rFonts w:ascii="Verdana" w:hAnsi="Verdana" w:cs="Arial"/>
                <w:i/>
                <w:iCs/>
                <w:sz w:val="22"/>
                <w:szCs w:val="22"/>
                <w:lang w:val="en-GB"/>
              </w:rPr>
              <w:t>yenR</w:t>
            </w:r>
            <w:proofErr w:type="spellEnd"/>
            <w:r>
              <w:rPr>
                <w:rFonts w:ascii="Verdana" w:hAnsi="Verdana" w:cs="Arial"/>
                <w:sz w:val="22"/>
                <w:szCs w:val="22"/>
                <w:lang w:val="en-GB"/>
              </w:rPr>
              <w:t>/</w:t>
            </w:r>
            <w:r w:rsidRPr="00E92E71">
              <w:rPr>
                <w:rFonts w:ascii="Verdana" w:hAnsi="Verdana" w:cs="Arial"/>
                <w:i/>
                <w:iCs/>
                <w:sz w:val="22"/>
                <w:szCs w:val="22"/>
                <w:lang w:val="en-GB"/>
              </w:rPr>
              <w:t>ycoR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AABCF3" w14:textId="2536E5D9" w:rsidR="002E2BE1" w:rsidRPr="00E92E71" w:rsidRDefault="00BE3320" w:rsidP="00C851F6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360" w:lineRule="auto"/>
              <w:rPr>
                <w:rFonts w:ascii="Verdana" w:hAnsi="Verdana" w:cs="Arial"/>
                <w:sz w:val="22"/>
                <w:szCs w:val="22"/>
                <w:lang w:val="en-GB"/>
              </w:rPr>
            </w:pPr>
            <w:r w:rsidRPr="00E92E71">
              <w:rPr>
                <w:rFonts w:ascii="Verdana" w:hAnsi="Verdana" w:cs="Arial"/>
                <w:sz w:val="22"/>
                <w:szCs w:val="22"/>
                <w:lang w:val="en-GB"/>
              </w:rPr>
              <w:t>This study</w:t>
            </w:r>
          </w:p>
        </w:tc>
      </w:tr>
      <w:tr w:rsidR="002E2BE1" w:rsidRPr="00E92E71" w14:paraId="68B68642" w14:textId="77777777" w:rsidTr="00E92E71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A020E1" w14:textId="245E87DE" w:rsidR="002E2BE1" w:rsidRPr="00E92E71" w:rsidRDefault="002E2BE1" w:rsidP="00C851F6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360" w:lineRule="auto"/>
              <w:rPr>
                <w:rFonts w:ascii="Verdana" w:hAnsi="Verdana" w:cs="Arial"/>
                <w:sz w:val="22"/>
                <w:szCs w:val="22"/>
                <w:lang w:val="en-GB"/>
              </w:rPr>
            </w:pPr>
            <w:r w:rsidRPr="00E92E71">
              <w:rPr>
                <w:rFonts w:ascii="Verdana" w:hAnsi="Verdana" w:cs="Arial"/>
                <w:sz w:val="22"/>
                <w:szCs w:val="22"/>
                <w:lang w:val="en-GB"/>
              </w:rPr>
              <w:t xml:space="preserve">8081 </w:t>
            </w:r>
            <w:r>
              <w:rPr>
                <w:rFonts w:ascii="Verdana" w:hAnsi="Verdana" w:cs="Arial"/>
                <w:sz w:val="22"/>
                <w:szCs w:val="22"/>
                <w:lang w:val="en-GB"/>
              </w:rPr>
              <w:t>P</w:t>
            </w:r>
            <w:r w:rsidRPr="002E2BE1">
              <w:rPr>
                <w:rFonts w:ascii="Verdana" w:hAnsi="Verdana" w:cs="Arial"/>
                <w:sz w:val="22"/>
                <w:szCs w:val="22"/>
                <w:vertAlign w:val="subscript"/>
                <w:lang w:val="en-GB"/>
              </w:rPr>
              <w:t>spyA</w:t>
            </w:r>
            <w:r w:rsidRPr="00E92E71">
              <w:rPr>
                <w:rFonts w:ascii="Verdana" w:hAnsi="Verdana" w:cs="Arial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E92E71">
              <w:rPr>
                <w:rFonts w:ascii="Verdana" w:hAnsi="Verdana" w:cs="Arial"/>
                <w:sz w:val="22"/>
                <w:szCs w:val="22"/>
                <w:lang w:val="en-GB"/>
              </w:rPr>
              <w:t>Δ</w:t>
            </w:r>
            <w:r w:rsidRPr="00E92E71">
              <w:rPr>
                <w:rFonts w:ascii="Verdana" w:hAnsi="Verdana" w:cs="Arial"/>
                <w:i/>
                <w:iCs/>
                <w:sz w:val="22"/>
                <w:szCs w:val="22"/>
                <w:lang w:val="en-GB"/>
              </w:rPr>
              <w:t>yenI</w:t>
            </w:r>
            <w:proofErr w:type="spellEnd"/>
            <w:r>
              <w:rPr>
                <w:rFonts w:ascii="Verdana" w:hAnsi="Verdana" w:cs="Arial"/>
                <w:sz w:val="22"/>
                <w:szCs w:val="22"/>
                <w:lang w:val="en-GB"/>
              </w:rPr>
              <w:t>/</w:t>
            </w:r>
            <w:r w:rsidRPr="00E92E71">
              <w:rPr>
                <w:rFonts w:ascii="Verdana" w:hAnsi="Verdana" w:cs="Arial"/>
                <w:i/>
                <w:iCs/>
                <w:sz w:val="22"/>
                <w:szCs w:val="22"/>
                <w:lang w:val="en-GB"/>
              </w:rPr>
              <w:t>yenR</w:t>
            </w:r>
            <w:r>
              <w:rPr>
                <w:rFonts w:ascii="Verdana" w:hAnsi="Verdana" w:cs="Arial"/>
                <w:sz w:val="22"/>
                <w:szCs w:val="22"/>
                <w:lang w:val="en-GB"/>
              </w:rPr>
              <w:t>/</w:t>
            </w:r>
            <w:r w:rsidRPr="00E92E71">
              <w:rPr>
                <w:rFonts w:ascii="Verdana" w:hAnsi="Verdana" w:cs="Arial"/>
                <w:i/>
                <w:iCs/>
                <w:sz w:val="22"/>
                <w:szCs w:val="22"/>
                <w:lang w:val="en-GB"/>
              </w:rPr>
              <w:t>ycoR</w:t>
            </w:r>
          </w:p>
        </w:tc>
        <w:tc>
          <w:tcPr>
            <w:tcW w:w="46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1A267D" w14:textId="1CF30590" w:rsidR="002E2BE1" w:rsidRPr="00E92E71" w:rsidRDefault="00BE08FA" w:rsidP="00C851F6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360" w:lineRule="auto"/>
              <w:rPr>
                <w:rFonts w:ascii="Verdana" w:hAnsi="Verdana" w:cs="Arial"/>
                <w:i/>
                <w:iCs/>
                <w:sz w:val="22"/>
                <w:szCs w:val="22"/>
                <w:lang w:val="en-GB"/>
              </w:rPr>
            </w:pPr>
            <w:r w:rsidRPr="002E2BE1">
              <w:rPr>
                <w:rFonts w:ascii="Verdana" w:hAnsi="Verdana" w:cs="Arial"/>
                <w:i/>
                <w:iCs/>
                <w:sz w:val="22"/>
                <w:szCs w:val="22"/>
                <w:lang w:val="en-GB"/>
              </w:rPr>
              <w:t>spyA</w:t>
            </w:r>
            <w:r>
              <w:rPr>
                <w:rFonts w:ascii="Verdana" w:hAnsi="Verdana" w:cs="Arial"/>
                <w:iCs/>
                <w:sz w:val="22"/>
                <w:szCs w:val="22"/>
                <w:lang w:val="en-GB"/>
              </w:rPr>
              <w:t xml:space="preserve"> promotor fused to </w:t>
            </w:r>
            <w:r w:rsidRPr="002E2BE1">
              <w:rPr>
                <w:rFonts w:ascii="Verdana" w:hAnsi="Verdana" w:cs="Arial"/>
                <w:i/>
                <w:iCs/>
                <w:sz w:val="22"/>
                <w:szCs w:val="22"/>
                <w:lang w:val="en-GB"/>
              </w:rPr>
              <w:t>luxCDABE</w:t>
            </w:r>
            <w:r>
              <w:rPr>
                <w:rFonts w:ascii="Verdana" w:hAnsi="Verdana" w:cs="Arial"/>
                <w:iCs/>
                <w:sz w:val="22"/>
                <w:szCs w:val="22"/>
                <w:lang w:val="en-GB"/>
              </w:rPr>
              <w:t xml:space="preserve"> inserted into </w:t>
            </w:r>
            <w:r w:rsidRPr="002E2BE1">
              <w:rPr>
                <w:rFonts w:ascii="Verdana" w:hAnsi="Verdana" w:cs="Arial"/>
                <w:i/>
                <w:iCs/>
                <w:sz w:val="22"/>
                <w:szCs w:val="22"/>
                <w:lang w:val="en-GB"/>
              </w:rPr>
              <w:t>Y. enterocolitica</w:t>
            </w:r>
            <w:r>
              <w:rPr>
                <w:rFonts w:ascii="Verdana" w:hAnsi="Verdana" w:cs="Arial"/>
                <w:iCs/>
                <w:sz w:val="22"/>
                <w:szCs w:val="22"/>
                <w:lang w:val="en-GB"/>
              </w:rPr>
              <w:t xml:space="preserve"> </w:t>
            </w:r>
            <w:r w:rsidRPr="00E92E71">
              <w:rPr>
                <w:rFonts w:ascii="Verdana" w:hAnsi="Verdana" w:cs="Arial"/>
                <w:sz w:val="22"/>
                <w:szCs w:val="22"/>
                <w:lang w:val="en-GB"/>
              </w:rPr>
              <w:t xml:space="preserve">8081 </w:t>
            </w:r>
            <w:proofErr w:type="spellStart"/>
            <w:r w:rsidRPr="00E92E71">
              <w:rPr>
                <w:rFonts w:ascii="Verdana" w:hAnsi="Verdana" w:cs="Arial"/>
                <w:sz w:val="22"/>
                <w:szCs w:val="22"/>
                <w:lang w:val="en-GB"/>
              </w:rPr>
              <w:t>Δ</w:t>
            </w:r>
            <w:r w:rsidRPr="00E92E71">
              <w:rPr>
                <w:rFonts w:ascii="Verdana" w:hAnsi="Verdana" w:cs="Arial"/>
                <w:i/>
                <w:iCs/>
                <w:sz w:val="22"/>
                <w:szCs w:val="22"/>
                <w:lang w:val="en-GB"/>
              </w:rPr>
              <w:t>yenR</w:t>
            </w:r>
            <w:proofErr w:type="spellEnd"/>
            <w:r>
              <w:rPr>
                <w:rFonts w:ascii="Verdana" w:hAnsi="Verdana" w:cs="Arial"/>
                <w:sz w:val="22"/>
                <w:szCs w:val="22"/>
                <w:lang w:val="en-GB"/>
              </w:rPr>
              <w:t>/</w:t>
            </w:r>
            <w:r w:rsidRPr="00E92E71">
              <w:rPr>
                <w:rFonts w:ascii="Verdana" w:hAnsi="Verdana" w:cs="Arial"/>
                <w:i/>
                <w:iCs/>
                <w:sz w:val="22"/>
                <w:szCs w:val="22"/>
                <w:lang w:val="en-GB"/>
              </w:rPr>
              <w:t>ycoR</w:t>
            </w:r>
            <w:r w:rsidRPr="00E92E71">
              <w:rPr>
                <w:rFonts w:ascii="Verdana" w:hAnsi="Verdana" w:cs="Arial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E92E71">
              <w:rPr>
                <w:rFonts w:ascii="Verdana" w:hAnsi="Verdana" w:cs="Arial"/>
                <w:sz w:val="22"/>
                <w:szCs w:val="22"/>
                <w:lang w:val="en-GB"/>
              </w:rPr>
              <w:t>Δ</w:t>
            </w:r>
            <w:r w:rsidRPr="00E92E71">
              <w:rPr>
                <w:rFonts w:ascii="Verdana" w:hAnsi="Verdana" w:cs="Arial"/>
                <w:i/>
                <w:iCs/>
                <w:sz w:val="22"/>
                <w:szCs w:val="22"/>
                <w:lang w:val="en-GB"/>
              </w:rPr>
              <w:t>yenI</w:t>
            </w:r>
            <w:proofErr w:type="spellEnd"/>
            <w:r>
              <w:rPr>
                <w:rFonts w:ascii="Verdana" w:hAnsi="Verdana" w:cs="Arial"/>
                <w:sz w:val="22"/>
                <w:szCs w:val="22"/>
                <w:lang w:val="en-GB"/>
              </w:rPr>
              <w:t>/</w:t>
            </w:r>
            <w:r w:rsidRPr="00E92E71">
              <w:rPr>
                <w:rFonts w:ascii="Verdana" w:hAnsi="Verdana" w:cs="Arial"/>
                <w:i/>
                <w:iCs/>
                <w:sz w:val="22"/>
                <w:szCs w:val="22"/>
                <w:lang w:val="en-GB"/>
              </w:rPr>
              <w:t>yenR</w:t>
            </w:r>
            <w:r>
              <w:rPr>
                <w:rFonts w:ascii="Verdana" w:hAnsi="Verdana" w:cs="Arial"/>
                <w:sz w:val="22"/>
                <w:szCs w:val="22"/>
                <w:lang w:val="en-GB"/>
              </w:rPr>
              <w:t>/</w:t>
            </w:r>
            <w:r w:rsidRPr="00E92E71">
              <w:rPr>
                <w:rFonts w:ascii="Verdana" w:hAnsi="Verdana" w:cs="Arial"/>
                <w:i/>
                <w:iCs/>
                <w:sz w:val="22"/>
                <w:szCs w:val="22"/>
                <w:lang w:val="en-GB"/>
              </w:rPr>
              <w:t>ycoR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435F94" w14:textId="461C6E7A" w:rsidR="002E2BE1" w:rsidRPr="00E92E71" w:rsidRDefault="00BE3320" w:rsidP="00C851F6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360" w:lineRule="auto"/>
              <w:rPr>
                <w:rFonts w:ascii="Verdana" w:hAnsi="Verdana" w:cs="Arial"/>
                <w:sz w:val="22"/>
                <w:szCs w:val="22"/>
                <w:lang w:val="en-GB"/>
              </w:rPr>
            </w:pPr>
            <w:r w:rsidRPr="00E92E71">
              <w:rPr>
                <w:rFonts w:ascii="Verdana" w:hAnsi="Verdana" w:cs="Arial"/>
                <w:sz w:val="22"/>
                <w:szCs w:val="22"/>
                <w:lang w:val="en-GB"/>
              </w:rPr>
              <w:t>This study</w:t>
            </w:r>
          </w:p>
        </w:tc>
      </w:tr>
    </w:tbl>
    <w:p w14:paraId="0E009223" w14:textId="77777777" w:rsidR="008A77A3" w:rsidRPr="00DB6ECC" w:rsidRDefault="008A77A3" w:rsidP="008A77A3">
      <w:pPr>
        <w:spacing w:line="360" w:lineRule="auto"/>
        <w:jc w:val="both"/>
        <w:rPr>
          <w:rFonts w:ascii="Verdana" w:hAnsi="Verdana" w:cs="Helvetica"/>
          <w:color w:val="auto"/>
          <w:kern w:val="1"/>
          <w:sz w:val="20"/>
          <w:szCs w:val="20"/>
          <w:lang w:val="en-GB"/>
        </w:rPr>
      </w:pPr>
    </w:p>
    <w:p w14:paraId="46F311B2" w14:textId="6490F9EC" w:rsidR="008A77A3" w:rsidRPr="00E92E71" w:rsidRDefault="008A77A3" w:rsidP="001A5E92">
      <w:pPr>
        <w:outlineLvl w:val="0"/>
        <w:rPr>
          <w:rFonts w:ascii="Verdana" w:hAnsi="Verdana" w:cs="Helvetica"/>
          <w:color w:val="auto"/>
          <w:kern w:val="1"/>
          <w:sz w:val="22"/>
          <w:szCs w:val="22"/>
          <w:lang w:val="en-GB"/>
        </w:rPr>
      </w:pPr>
      <w:r w:rsidRPr="00E92E71">
        <w:rPr>
          <w:rFonts w:ascii="Verdana" w:hAnsi="Verdana" w:cs="Verdana"/>
          <w:b/>
          <w:bCs/>
          <w:sz w:val="22"/>
          <w:szCs w:val="22"/>
          <w:lang w:val="en-GB"/>
        </w:rPr>
        <w:t>Table S2. Plasmids used in this study</w:t>
      </w:r>
    </w:p>
    <w:p w14:paraId="2D4C72F8" w14:textId="68CCF806" w:rsidR="008A77A3" w:rsidRPr="00E92E71" w:rsidRDefault="008A77A3" w:rsidP="008A77A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Verdana" w:hAnsi="Verdana" w:cs="Arial"/>
          <w:sz w:val="22"/>
          <w:szCs w:val="22"/>
          <w:lang w:val="en-GB"/>
        </w:rPr>
      </w:pPr>
    </w:p>
    <w:tbl>
      <w:tblPr>
        <w:tblW w:w="9185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68"/>
        <w:gridCol w:w="4857"/>
        <w:gridCol w:w="2160"/>
      </w:tblGrid>
      <w:tr w:rsidR="00226688" w:rsidRPr="00E92E71" w14:paraId="3FC7B93B" w14:textId="77777777" w:rsidTr="00226688"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E35AC0" w14:textId="77777777" w:rsidR="008A77A3" w:rsidRPr="00E92E71" w:rsidRDefault="008A77A3" w:rsidP="00C851F6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</w:pPr>
            <w:r w:rsidRPr="00E92E71">
              <w:rPr>
                <w:rFonts w:ascii="Verdana" w:hAnsi="Verdana" w:cs="Arial"/>
                <w:b/>
                <w:bCs/>
                <w:sz w:val="22"/>
                <w:szCs w:val="22"/>
                <w:lang w:val="en-GB"/>
              </w:rPr>
              <w:t>Plasmid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D5C9A" w14:textId="77777777" w:rsidR="008A77A3" w:rsidRPr="00E92E71" w:rsidRDefault="008A77A3" w:rsidP="00C851F6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</w:pPr>
            <w:r w:rsidRPr="00E92E71">
              <w:rPr>
                <w:rFonts w:ascii="Verdana" w:hAnsi="Verdana" w:cs="Arial"/>
                <w:b/>
                <w:bCs/>
                <w:sz w:val="22"/>
                <w:szCs w:val="22"/>
                <w:lang w:val="en-GB"/>
              </w:rPr>
              <w:t>Description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2766C85" w14:textId="77777777" w:rsidR="008A77A3" w:rsidRPr="00E92E71" w:rsidRDefault="008A77A3" w:rsidP="00C851F6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rFonts w:ascii="Verdana" w:hAnsi="Verdana" w:cs="Arial"/>
                <w:b/>
                <w:bCs/>
                <w:sz w:val="22"/>
                <w:szCs w:val="22"/>
                <w:lang w:val="en-GB"/>
              </w:rPr>
            </w:pPr>
            <w:r w:rsidRPr="00E92E71">
              <w:rPr>
                <w:rFonts w:ascii="Verdana" w:hAnsi="Verdana" w:cs="Arial"/>
                <w:b/>
                <w:bCs/>
                <w:sz w:val="22"/>
                <w:szCs w:val="22"/>
                <w:lang w:val="en-GB"/>
              </w:rPr>
              <w:t>Reference/</w:t>
            </w:r>
          </w:p>
          <w:p w14:paraId="142DE570" w14:textId="77777777" w:rsidR="008A77A3" w:rsidRPr="00E92E71" w:rsidRDefault="008A77A3" w:rsidP="00C851F6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</w:pPr>
            <w:r w:rsidRPr="00E92E71">
              <w:rPr>
                <w:rFonts w:ascii="Verdana" w:hAnsi="Verdana" w:cs="Arial"/>
                <w:b/>
                <w:bCs/>
                <w:sz w:val="22"/>
                <w:szCs w:val="22"/>
                <w:lang w:val="en-GB"/>
              </w:rPr>
              <w:t>Source</w:t>
            </w:r>
          </w:p>
        </w:tc>
      </w:tr>
      <w:tr w:rsidR="00226688" w:rsidRPr="00E92E71" w14:paraId="5266E0FF" w14:textId="77777777" w:rsidTr="00226688">
        <w:trPr>
          <w:trHeight w:val="502"/>
        </w:trPr>
        <w:tc>
          <w:tcPr>
            <w:tcW w:w="21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C19D81C" w14:textId="77777777" w:rsidR="008A77A3" w:rsidRPr="00E92E71" w:rsidRDefault="008A77A3" w:rsidP="00E92E71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360" w:lineRule="auto"/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</w:pPr>
            <w:r w:rsidRPr="00E92E71">
              <w:rPr>
                <w:rFonts w:ascii="Verdana" w:hAnsi="Verdana" w:cs="Arial"/>
                <w:sz w:val="22"/>
                <w:szCs w:val="22"/>
                <w:lang w:val="en-GB"/>
              </w:rPr>
              <w:t>pGEMT/easy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684958C" w14:textId="16D20513" w:rsidR="008A77A3" w:rsidRPr="00E92E71" w:rsidRDefault="008A77A3" w:rsidP="00E92E71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360" w:lineRule="auto"/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</w:pPr>
            <w:r w:rsidRPr="00E92E71">
              <w:rPr>
                <w:rFonts w:ascii="Verdana" w:hAnsi="Verdana" w:cs="Arial"/>
                <w:sz w:val="22"/>
                <w:szCs w:val="22"/>
                <w:lang w:val="en-GB"/>
              </w:rPr>
              <w:t xml:space="preserve">Ampicillin </w:t>
            </w:r>
            <w:r w:rsidR="004139A2">
              <w:rPr>
                <w:rFonts w:ascii="Verdana" w:hAnsi="Verdana" w:cs="Arial"/>
                <w:sz w:val="22"/>
                <w:szCs w:val="22"/>
                <w:lang w:val="en-GB"/>
              </w:rPr>
              <w:t xml:space="preserve">resistant </w:t>
            </w:r>
            <w:r w:rsidRPr="00E92E71">
              <w:rPr>
                <w:rFonts w:ascii="Verdana" w:hAnsi="Verdana" w:cs="Arial"/>
                <w:sz w:val="22"/>
                <w:szCs w:val="22"/>
                <w:lang w:val="en-GB"/>
              </w:rPr>
              <w:t>PCR product cloning vector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2F31484" w14:textId="72ADD40D" w:rsidR="008A77A3" w:rsidRPr="00E92E71" w:rsidRDefault="008A77A3" w:rsidP="00E92E71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360" w:lineRule="auto"/>
              <w:rPr>
                <w:rFonts w:ascii="Verdana" w:hAnsi="Verdana" w:cs="Arial"/>
                <w:sz w:val="22"/>
                <w:szCs w:val="22"/>
                <w:lang w:val="en-GB"/>
              </w:rPr>
            </w:pPr>
            <w:r w:rsidRPr="00E92E71">
              <w:rPr>
                <w:rFonts w:ascii="Verdana" w:hAnsi="Verdana" w:cs="Arial"/>
                <w:sz w:val="22"/>
                <w:szCs w:val="22"/>
                <w:lang w:val="en-GB"/>
              </w:rPr>
              <w:t>Promega</w:t>
            </w:r>
          </w:p>
        </w:tc>
      </w:tr>
      <w:tr w:rsidR="00BB5A7C" w:rsidRPr="00E92E71" w14:paraId="0EF37F67" w14:textId="77777777" w:rsidTr="00226688">
        <w:tc>
          <w:tcPr>
            <w:tcW w:w="21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1D36E4" w14:textId="2F00B027" w:rsidR="00BB5A7C" w:rsidRPr="00E92E71" w:rsidRDefault="00BB5A7C" w:rsidP="00E92E71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360" w:lineRule="auto"/>
              <w:rPr>
                <w:rFonts w:ascii="Verdana" w:hAnsi="Verdana" w:cs="Arial"/>
                <w:sz w:val="22"/>
                <w:szCs w:val="22"/>
                <w:lang w:val="en-GB"/>
              </w:rPr>
            </w:pPr>
            <w:r>
              <w:rPr>
                <w:rFonts w:ascii="Verdana" w:hAnsi="Verdana" w:cs="Arial"/>
                <w:sz w:val="22"/>
                <w:szCs w:val="22"/>
                <w:lang w:val="en-GB"/>
              </w:rPr>
              <w:t>pBluescript</w:t>
            </w:r>
            <w:r w:rsidR="004139A2">
              <w:rPr>
                <w:rFonts w:ascii="Verdana" w:hAnsi="Verdana" w:cs="Arial"/>
                <w:sz w:val="22"/>
                <w:szCs w:val="22"/>
                <w:lang w:val="en-GB"/>
              </w:rPr>
              <w:t xml:space="preserve"> SKII+</w:t>
            </w:r>
          </w:p>
        </w:tc>
        <w:tc>
          <w:tcPr>
            <w:tcW w:w="48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CFBBD9" w14:textId="749250E9" w:rsidR="00BB5A7C" w:rsidRPr="00E92E71" w:rsidRDefault="004139A2" w:rsidP="00E92E71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360" w:lineRule="auto"/>
              <w:rPr>
                <w:rFonts w:ascii="Verdana" w:hAnsi="Verdana" w:cs="Arial"/>
                <w:sz w:val="22"/>
                <w:szCs w:val="22"/>
                <w:lang w:val="en-GB"/>
              </w:rPr>
            </w:pPr>
            <w:r w:rsidRPr="004139A2">
              <w:rPr>
                <w:rFonts w:ascii="Verdana" w:hAnsi="Verdana" w:cs="Arial"/>
                <w:sz w:val="22"/>
                <w:szCs w:val="22"/>
                <w:lang w:val="en-GB"/>
              </w:rPr>
              <w:t xml:space="preserve">Ampicillin </w:t>
            </w:r>
            <w:r>
              <w:rPr>
                <w:rFonts w:ascii="Verdana" w:hAnsi="Verdana" w:cs="Arial"/>
                <w:sz w:val="22"/>
                <w:szCs w:val="22"/>
                <w:lang w:val="en-GB"/>
              </w:rPr>
              <w:t>resistant</w:t>
            </w:r>
            <w:r w:rsidRPr="004139A2">
              <w:rPr>
                <w:rFonts w:ascii="Verdana" w:hAnsi="Verdana" w:cs="Arial"/>
                <w:sz w:val="22"/>
                <w:szCs w:val="22"/>
                <w:lang w:val="en-GB"/>
              </w:rPr>
              <w:t xml:space="preserve"> cloning vector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662057" w14:textId="2EB70E3C" w:rsidR="00BB5A7C" w:rsidRPr="00E92E71" w:rsidRDefault="004139A2" w:rsidP="00E92E71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360" w:lineRule="auto"/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</w:pPr>
            <w:proofErr w:type="spellStart"/>
            <w:r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  <w:t>Stratagene</w:t>
            </w:r>
            <w:proofErr w:type="spellEnd"/>
          </w:p>
        </w:tc>
      </w:tr>
      <w:tr w:rsidR="00BB5A7C" w:rsidRPr="00E92E71" w14:paraId="7D5C5FE7" w14:textId="77777777" w:rsidTr="00226688">
        <w:tc>
          <w:tcPr>
            <w:tcW w:w="21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71EFED" w14:textId="636D0469" w:rsidR="00BB5A7C" w:rsidRPr="00E92E71" w:rsidRDefault="00BB5A7C" w:rsidP="00E92E71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360" w:lineRule="auto"/>
              <w:rPr>
                <w:rFonts w:ascii="Verdana" w:hAnsi="Verdana" w:cs="Arial"/>
                <w:sz w:val="22"/>
                <w:szCs w:val="22"/>
                <w:lang w:val="en-GB"/>
              </w:rPr>
            </w:pPr>
            <w:r>
              <w:rPr>
                <w:rFonts w:ascii="Verdana" w:hAnsi="Verdana" w:cs="Arial"/>
                <w:sz w:val="22"/>
                <w:szCs w:val="22"/>
                <w:lang w:val="en-GB"/>
              </w:rPr>
              <w:t>pDM4</w:t>
            </w:r>
          </w:p>
        </w:tc>
        <w:tc>
          <w:tcPr>
            <w:tcW w:w="48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0E4EB0" w14:textId="16A6A47E" w:rsidR="00BB5A7C" w:rsidRPr="00E92E71" w:rsidRDefault="00D71F53" w:rsidP="00E92E71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360" w:lineRule="auto"/>
              <w:rPr>
                <w:rFonts w:ascii="Verdana" w:hAnsi="Verdana" w:cs="Arial"/>
                <w:sz w:val="22"/>
                <w:szCs w:val="22"/>
                <w:lang w:val="en-GB"/>
              </w:rPr>
            </w:pPr>
            <w:r>
              <w:rPr>
                <w:rFonts w:ascii="Verdana" w:hAnsi="Verdana" w:cs="Arial"/>
                <w:sz w:val="22"/>
                <w:szCs w:val="22"/>
                <w:lang w:val="en-GB"/>
              </w:rPr>
              <w:t>Chloramphenicol resistant suicide vector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ED6585" w14:textId="50AD06F5" w:rsidR="00BB5A7C" w:rsidRPr="00E92E71" w:rsidRDefault="00D71F53" w:rsidP="00E92E71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360" w:lineRule="auto"/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</w:pPr>
            <w:r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  <w:fldChar w:fldCharType="begin"/>
            </w:r>
            <w:r w:rsidR="00392696"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  <w:instrText xml:space="preserve"> ADDIN PAPERS2_CITATIONS &lt;citation&gt;&lt;priority&gt;0&lt;/priority&gt;&lt;uuid&gt;184947FA-A8AE-4676-9A20-B6A582FAA649&lt;/uuid&gt;&lt;publications&gt;&lt;publication&gt;&lt;subtype&gt;400&lt;/subtype&gt;&lt;title&gt;Chemotactic motility is required for invasion of the host by the fish pathogen Vibrio anguillarum.&lt;/title&gt;&lt;url&gt;http://www.ncbi.nlm.nih.gov/pubmed/8830252&lt;/url&gt;&lt;volume&gt;19&lt;/volume&gt;&lt;publication_date&gt;99199600001200000000200000&lt;/publication_date&gt;&lt;uuid&gt;523E0FAF-D4DE-46AF-91FB-A86E0609D7F2&lt;/uuid&gt;&lt;type&gt;400&lt;/type&gt;&lt;number&gt;3&lt;/number&gt;&lt;subtitle&gt;Molecular microbiology&lt;/subtitle&gt;&lt;startpage&gt;625&lt;/startpage&gt;&lt;endpage&gt;637&lt;/endpage&gt;&lt;bundle&gt;&lt;publication&gt;&lt;title&gt;Molecular microbiology&lt;/title&gt;&lt;uuid&gt;2A75B0A7-7EE7-4416-B5B9-27B10A89C678&lt;/uuid&gt;&lt;subtype&gt;-100&lt;/subtype&gt;&lt;type&gt;-100&lt;/type&gt;&lt;/publication&gt;&lt;/bundle&gt;&lt;authors&gt;&lt;author&gt;&lt;lastName&gt;O'Toole&lt;/lastName&gt;&lt;firstName&gt;R&lt;/firstName&gt;&lt;/author&gt;&lt;author&gt;&lt;lastName&gt;Milton&lt;/lastName&gt;&lt;firstName&gt;D&lt;/firstName&gt;&lt;middleNames&gt;L&lt;/middleNames&gt;&lt;/author&gt;&lt;author&gt;&lt;lastName&gt;Wolf-Watz&lt;/lastName&gt;&lt;firstName&gt;H&lt;/firstName&gt;&lt;/author&gt;&lt;/authors&gt;&lt;/publication&gt;&lt;/publications&gt;&lt;cites&gt;&lt;/cites&gt;&lt;/citation&gt;</w:instrText>
            </w:r>
            <w:r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  <w:fldChar w:fldCharType="separate"/>
            </w:r>
            <w:r w:rsidR="00392696">
              <w:rPr>
                <w:rFonts w:ascii="Verdana" w:eastAsiaTheme="minorHAnsi" w:hAnsi="Verdana" w:cs="Verdana"/>
                <w:color w:val="auto"/>
                <w:sz w:val="22"/>
                <w:szCs w:val="22"/>
                <w:bdr w:val="none" w:sz="0" w:space="0" w:color="auto"/>
                <w:lang w:val="en-GB" w:eastAsia="en-US"/>
              </w:rPr>
              <w:t>[4]</w:t>
            </w:r>
            <w:r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  <w:fldChar w:fldCharType="end"/>
            </w:r>
          </w:p>
        </w:tc>
      </w:tr>
      <w:tr w:rsidR="00BB5A7C" w:rsidRPr="00E92E71" w14:paraId="72DD4330" w14:textId="77777777" w:rsidTr="00226688">
        <w:tc>
          <w:tcPr>
            <w:tcW w:w="21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51D34B" w14:textId="53141BED" w:rsidR="00BB5A7C" w:rsidRPr="00D71F53" w:rsidRDefault="00BB5A7C" w:rsidP="00E92E71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360" w:lineRule="auto"/>
              <w:rPr>
                <w:rFonts w:ascii="Verdana" w:hAnsi="Verdana" w:cs="Arial"/>
                <w:i/>
                <w:sz w:val="22"/>
                <w:szCs w:val="22"/>
                <w:lang w:val="en-GB"/>
              </w:rPr>
            </w:pPr>
            <w:r>
              <w:rPr>
                <w:rFonts w:ascii="Verdana" w:hAnsi="Verdana" w:cs="Arial"/>
                <w:sz w:val="22"/>
                <w:szCs w:val="22"/>
                <w:lang w:val="en-GB"/>
              </w:rPr>
              <w:t>pBlue</w:t>
            </w:r>
            <w:r w:rsidR="00D71F53">
              <w:rPr>
                <w:rFonts w:ascii="Verdana" w:hAnsi="Verdana" w:cs="Arial"/>
                <w:i/>
                <w:sz w:val="22"/>
                <w:szCs w:val="22"/>
                <w:lang w:val="en-GB"/>
              </w:rPr>
              <w:t>lux</w:t>
            </w:r>
          </w:p>
        </w:tc>
        <w:tc>
          <w:tcPr>
            <w:tcW w:w="48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23B684" w14:textId="47581092" w:rsidR="00BB5A7C" w:rsidRPr="00D71F53" w:rsidRDefault="004139A2" w:rsidP="004139A2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360" w:lineRule="auto"/>
              <w:rPr>
                <w:rFonts w:ascii="Verdana" w:hAnsi="Verdana" w:cs="Arial"/>
                <w:sz w:val="22"/>
                <w:szCs w:val="22"/>
                <w:lang w:val="en-GB"/>
              </w:rPr>
            </w:pPr>
            <w:r w:rsidRPr="004139A2">
              <w:rPr>
                <w:rFonts w:ascii="Verdana" w:hAnsi="Verdana" w:cs="Arial"/>
                <w:sz w:val="22"/>
                <w:szCs w:val="22"/>
                <w:lang w:val="en-GB"/>
              </w:rPr>
              <w:t xml:space="preserve">Ampicillin resistant promoter-less </w:t>
            </w:r>
            <w:r w:rsidRPr="004139A2">
              <w:rPr>
                <w:rFonts w:ascii="Verdana" w:hAnsi="Verdana" w:cs="Arial"/>
                <w:i/>
                <w:iCs/>
                <w:sz w:val="22"/>
                <w:szCs w:val="22"/>
                <w:lang w:val="en-GB"/>
              </w:rPr>
              <w:t xml:space="preserve">luxCDABE </w:t>
            </w:r>
            <w:r w:rsidRPr="004139A2">
              <w:rPr>
                <w:rFonts w:ascii="Verdana" w:hAnsi="Verdana" w:cs="Arial"/>
                <w:sz w:val="22"/>
                <w:szCs w:val="22"/>
                <w:lang w:val="en-GB"/>
              </w:rPr>
              <w:t xml:space="preserve">cassette in a multisite </w:t>
            </w:r>
            <w:proofErr w:type="spellStart"/>
            <w:r w:rsidRPr="004139A2">
              <w:rPr>
                <w:rFonts w:ascii="Verdana" w:hAnsi="Verdana" w:cs="Arial"/>
                <w:sz w:val="22"/>
                <w:szCs w:val="22"/>
                <w:lang w:val="en-GB"/>
              </w:rPr>
              <w:t>polylinker</w:t>
            </w:r>
            <w:proofErr w:type="spellEnd"/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1DD0B9" w14:textId="2EE3DA7F" w:rsidR="00BB5A7C" w:rsidRPr="00E92E71" w:rsidRDefault="004139A2" w:rsidP="00E92E71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360" w:lineRule="auto"/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</w:pPr>
            <w:r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  <w:fldChar w:fldCharType="begin"/>
            </w:r>
            <w:r w:rsidR="00392696"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  <w:instrText xml:space="preserve"> ADDIN PAPERS2_CITATIONS &lt;citation&gt;&lt;priority&gt;0&lt;/priority&gt;&lt;uuid&gt;342B53CC-D024-45F9-B4AA-4E9E24062D12&lt;/uuid&gt;&lt;publications&gt;&lt;publication&gt;&lt;subtype&gt;400&lt;/subtype&gt;&lt;title&gt;Functional interplay between the Yersinia pseudotuberculosis YpsRI and YtbRI quorum sensing systems modulates swimming motility by controlling expression of flhDC and fliA&lt;/title&gt;&lt;url&gt;ISI:000256732400013&lt;/url&gt;&lt;volume&gt;69&lt;/volume&gt;&lt;publication_date&gt;99200800001200000000200000&lt;/publication_date&gt;&lt;uuid&gt;B98BB8AC-438B-47BD-8DC7-56D37FB8486D&lt;/uuid&gt;&lt;type&gt;400&lt;/type&gt;&lt;number&gt;1&lt;/number&gt;&lt;citekey&gt;Atkinson:2008tv&lt;/citekey&gt;&lt;startpage&gt;137&lt;/startpage&gt;&lt;endpage&gt;151&lt;/endpage&gt;&lt;bundle&gt;&lt;publication&gt;&lt;title&gt;Molecular microbiology&lt;/title&gt;&lt;uuid&gt;2A75B0A7-7EE7-4416-B5B9-27B10A89C678&lt;/uuid&gt;&lt;subtype&gt;-100&lt;/subtype&gt;&lt;type&gt;-100&lt;/type&gt;&lt;/publication&gt;&lt;/bundle&gt;&lt;authors&gt;&lt;author&gt;&lt;lastName&gt;Atkinson&lt;/lastName&gt;&lt;firstName&gt;Steve&lt;/firstName&gt;&lt;/author&gt;&lt;author&gt;&lt;lastName&gt;Chang&lt;/lastName&gt;&lt;firstName&gt;C&lt;/firstName&gt;&lt;middleNames&gt;Y&lt;/middleNames&gt;&lt;/author&gt;&lt;author&gt;&lt;lastName&gt;Patrick&lt;/lastName&gt;&lt;firstName&gt;H&lt;/firstName&gt;&lt;middleNames&gt;L&lt;/middleNames&gt;&lt;/author&gt;&lt;author&gt;&lt;lastName&gt;Buckley&lt;/lastName&gt;&lt;firstName&gt;C&lt;/firstName&gt;&lt;middleNames&gt;M F&lt;/middleNames&gt;&lt;/author&gt;&lt;author&gt;&lt;lastName&gt;Wang&lt;/lastName&gt;&lt;firstName&gt;Y&lt;/firstName&gt;&lt;/author&gt;&lt;author&gt;&lt;lastName&gt;Sockett&lt;/lastName&gt;&lt;firstName&gt;R&lt;/firstName&gt;&lt;middleNames&gt;E&lt;/middleNames&gt;&lt;/author&gt;&lt;author&gt;&lt;lastName&gt;camara&lt;/lastName&gt;&lt;firstName&gt;M&lt;/firstName&gt;&lt;/author&gt;&lt;author&gt;&lt;lastName&gt;williams&lt;/lastName&gt;&lt;firstName&gt;P&lt;/firstName&gt;&lt;/author&gt;&lt;/authors&gt;&lt;/publication&gt;&lt;/publications&gt;&lt;cites&gt;&lt;/cites&gt;&lt;/citation&gt;</w:instrText>
            </w:r>
            <w:r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  <w:fldChar w:fldCharType="separate"/>
            </w:r>
            <w:r w:rsidR="00392696">
              <w:rPr>
                <w:rFonts w:ascii="Verdana" w:eastAsiaTheme="minorHAnsi" w:hAnsi="Verdana" w:cs="Verdana"/>
                <w:color w:val="auto"/>
                <w:sz w:val="22"/>
                <w:szCs w:val="22"/>
                <w:bdr w:val="none" w:sz="0" w:space="0" w:color="auto"/>
                <w:lang w:val="en-GB" w:eastAsia="en-US"/>
              </w:rPr>
              <w:t>[5]</w:t>
            </w:r>
            <w:r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  <w:fldChar w:fldCharType="end"/>
            </w:r>
          </w:p>
        </w:tc>
      </w:tr>
      <w:tr w:rsidR="00226688" w:rsidRPr="00E92E71" w14:paraId="4B74BED0" w14:textId="77777777" w:rsidTr="00226688">
        <w:tc>
          <w:tcPr>
            <w:tcW w:w="21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D276B2" w14:textId="77777777" w:rsidR="008A77A3" w:rsidRPr="00E92E71" w:rsidRDefault="008A77A3" w:rsidP="00E92E71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360" w:lineRule="auto"/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</w:pPr>
            <w:r w:rsidRPr="00E92E71">
              <w:rPr>
                <w:rFonts w:ascii="Verdana" w:hAnsi="Verdana" w:cs="Arial"/>
                <w:sz w:val="22"/>
                <w:szCs w:val="22"/>
                <w:lang w:val="en-GB"/>
              </w:rPr>
              <w:t>pHG327</w:t>
            </w:r>
          </w:p>
        </w:tc>
        <w:tc>
          <w:tcPr>
            <w:tcW w:w="48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205F42" w14:textId="77777777" w:rsidR="008A77A3" w:rsidRPr="00E92E71" w:rsidRDefault="008A77A3" w:rsidP="00E92E71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360" w:lineRule="auto"/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</w:pPr>
            <w:r w:rsidRPr="00E92E71">
              <w:rPr>
                <w:rFonts w:ascii="Verdana" w:hAnsi="Verdana" w:cs="Arial"/>
                <w:sz w:val="22"/>
                <w:szCs w:val="22"/>
                <w:lang w:val="en-GB"/>
              </w:rPr>
              <w:t>Ampicillin resistant low-copy number vector.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F34396" w14:textId="6A2732B0" w:rsidR="008A77A3" w:rsidRPr="00E92E71" w:rsidRDefault="000876D8" w:rsidP="00E92E71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360" w:lineRule="auto"/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</w:pPr>
            <w:r w:rsidRPr="00E92E71"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  <w:fldChar w:fldCharType="begin"/>
            </w:r>
            <w:r w:rsidR="00392696"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  <w:instrText xml:space="preserve"> ADDIN PAPERS2_CITATIONS &lt;citation&gt;&lt;priority&gt;0&lt;/priority&gt;&lt;uuid&gt;94E69195-6A67-4FA9-B3C0-F55917133FFB&lt;/uuid&gt;&lt;publications&gt;&lt;publication&gt;&lt;subtype&gt;400&lt;/subtype&gt;&lt;title&gt;pHG165 - a pBR322 copy number derivative of pUC8 for cloning and expression&lt;/title&gt;&lt;url&gt;http://eutils.ncbi.nlm.nih.gov/entrez/eutils/elink.fcgi?dbfrom=pubmed&amp;amp;id=3012611&amp;amp;retmode=ref&amp;amp;cmd=prlinks&lt;/url&gt;&lt;volume&gt;15&lt;/volume&gt;&lt;publication_date&gt;99198605001200000000220000&lt;/publication_date&gt;&lt;uuid&gt;DD7BE565-3639-43B6-8288-DC64C915FF97&lt;/uuid&gt;&lt;type&gt;400&lt;/type&gt;&lt;number&gt;3&lt;/number&gt;&lt;citekey&gt;Stewart:1986vk&lt;/citekey&gt;&lt;startpage&gt;172&lt;/startpage&gt;&lt;endpage&gt;181&lt;/endpage&gt;&lt;bundle&gt;&lt;publication&gt;&lt;title&gt;Plasmid&lt;/title&gt;&lt;uuid&gt;8C3C2138-9A31-43C1-972E-DF958B1788CC&lt;/uuid&gt;&lt;subtype&gt;-100&lt;/subtype&gt;&lt;publisher&gt;Elsevier Inc.&lt;/publisher&gt;&lt;type&gt;-100&lt;/type&gt;&lt;/publication&gt;&lt;/bundle&gt;&lt;authors&gt;&lt;author&gt;&lt;lastName&gt;Stewart&lt;/lastName&gt;&lt;firstName&gt;G&lt;/firstName&gt;&lt;middleNames&gt;S A B&lt;/middleNames&gt;&lt;/author&gt;&lt;author&gt;&lt;lastName&gt;Lubinskymink&lt;/lastName&gt;&lt;firstName&gt;S&lt;/firstName&gt;&lt;/author&gt;&lt;author&gt;&lt;lastName&gt;Jackson&lt;/lastName&gt;&lt;firstName&gt;C&lt;/firstName&gt;&lt;middleNames&gt;G&lt;/middleNames&gt;&lt;/author&gt;&lt;author&gt;&lt;lastName&gt;Cassel&lt;/lastName&gt;&lt;firstName&gt;A&lt;/firstName&gt;&lt;/author&gt;&lt;author&gt;&lt;lastName&gt;Kuhn&lt;/lastName&gt;&lt;firstName&gt;J&lt;/firstName&gt;&lt;/author&gt;&lt;/authors&gt;&lt;/publication&gt;&lt;/publications&gt;&lt;cites&gt;&lt;/cites&gt;&lt;/citation&gt;</w:instrText>
            </w:r>
            <w:r w:rsidRPr="00E92E71"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  <w:fldChar w:fldCharType="separate"/>
            </w:r>
            <w:r w:rsidR="00392696">
              <w:rPr>
                <w:rFonts w:ascii="Verdana" w:eastAsiaTheme="minorHAnsi" w:hAnsi="Verdana" w:cs="Verdana"/>
                <w:color w:val="auto"/>
                <w:sz w:val="22"/>
                <w:szCs w:val="22"/>
                <w:bdr w:val="none" w:sz="0" w:space="0" w:color="auto"/>
                <w:lang w:val="en-GB" w:eastAsia="en-US"/>
              </w:rPr>
              <w:t>[6]</w:t>
            </w:r>
            <w:r w:rsidRPr="00E92E71"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  <w:fldChar w:fldCharType="end"/>
            </w:r>
          </w:p>
        </w:tc>
      </w:tr>
      <w:tr w:rsidR="00226688" w:rsidRPr="00E92E71" w14:paraId="7D73C9BC" w14:textId="77777777" w:rsidTr="00226688">
        <w:tc>
          <w:tcPr>
            <w:tcW w:w="21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C90C00" w14:textId="080D8BD9" w:rsidR="008A77A3" w:rsidRPr="00E92E71" w:rsidRDefault="008A77A3" w:rsidP="00E92E71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360" w:lineRule="auto"/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</w:pPr>
            <w:r w:rsidRPr="00E92E71">
              <w:rPr>
                <w:rFonts w:ascii="Verdana" w:hAnsi="Verdana" w:cs="Arial"/>
                <w:sz w:val="22"/>
                <w:szCs w:val="22"/>
                <w:lang w:val="en-GB"/>
              </w:rPr>
              <w:t>pUC4K</w:t>
            </w:r>
          </w:p>
        </w:tc>
        <w:tc>
          <w:tcPr>
            <w:tcW w:w="48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DE3F0E" w14:textId="77777777" w:rsidR="008A77A3" w:rsidRPr="00E92E71" w:rsidRDefault="008A77A3" w:rsidP="00E92E71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360" w:lineRule="auto"/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</w:pPr>
            <w:r w:rsidRPr="00E92E71">
              <w:rPr>
                <w:rFonts w:ascii="Verdana" w:hAnsi="Verdana" w:cs="Arial"/>
                <w:sz w:val="22"/>
                <w:szCs w:val="22"/>
                <w:lang w:val="en-GB"/>
              </w:rPr>
              <w:t>Source of kanamycin resistance cassette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4A6E3B" w14:textId="11ACFAE6" w:rsidR="008A77A3" w:rsidRPr="00E92E71" w:rsidRDefault="008A77A3" w:rsidP="00E92E71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360" w:lineRule="auto"/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</w:pPr>
            <w:r w:rsidRPr="00E92E71">
              <w:rPr>
                <w:rFonts w:ascii="Verdana" w:hAnsi="Verdana" w:cs="Arial"/>
                <w:sz w:val="22"/>
                <w:szCs w:val="22"/>
                <w:lang w:val="en-GB"/>
              </w:rPr>
              <w:t>Pharmacia</w:t>
            </w:r>
          </w:p>
        </w:tc>
      </w:tr>
      <w:tr w:rsidR="00226688" w:rsidRPr="00E92E71" w14:paraId="0A62C0AE" w14:textId="77777777" w:rsidTr="00226688">
        <w:tc>
          <w:tcPr>
            <w:tcW w:w="21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0F3EAF" w14:textId="77777777" w:rsidR="008A77A3" w:rsidRPr="00E92E71" w:rsidRDefault="008A77A3" w:rsidP="00E92E71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360" w:lineRule="auto"/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</w:pPr>
            <w:r w:rsidRPr="00E92E71">
              <w:rPr>
                <w:rFonts w:ascii="Verdana" w:hAnsi="Verdana" w:cs="Arial"/>
                <w:sz w:val="22"/>
                <w:szCs w:val="22"/>
                <w:lang w:val="en-GB"/>
              </w:rPr>
              <w:t>pACYC184</w:t>
            </w:r>
          </w:p>
        </w:tc>
        <w:tc>
          <w:tcPr>
            <w:tcW w:w="48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E4B67D" w14:textId="77777777" w:rsidR="008A77A3" w:rsidRPr="00E92E71" w:rsidRDefault="008A77A3" w:rsidP="00E92E71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360" w:lineRule="auto"/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</w:pPr>
            <w:r w:rsidRPr="00E92E71">
              <w:rPr>
                <w:rFonts w:ascii="Verdana" w:hAnsi="Verdana" w:cs="Arial"/>
                <w:sz w:val="22"/>
                <w:szCs w:val="22"/>
                <w:lang w:val="en-GB"/>
              </w:rPr>
              <w:t>Source of chloramphenicol resistance cassette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399701" w14:textId="03279806" w:rsidR="008A77A3" w:rsidRPr="00E92E71" w:rsidRDefault="00BD656C" w:rsidP="00E92E71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360" w:lineRule="auto"/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</w:pPr>
            <w:r w:rsidRPr="00E92E71"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  <w:fldChar w:fldCharType="begin"/>
            </w:r>
            <w:r w:rsidR="00392696"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  <w:instrText xml:space="preserve"> ADDIN PAPERS2_CITATIONS &lt;citation&gt;&lt;priority&gt;0&lt;/priority&gt;&lt;uuid&gt;5988E352-52EF-499A-A3C8-3703D958D347&lt;/uuid&gt;&lt;publications&gt;&lt;publication&gt;&lt;subtype&gt;400&lt;/subtype&gt;&lt;publisher&gt;American Society for Microbiology (ASM)&lt;/publisher&gt;&lt;title&gt;Construction and Characterization of Amplifiable Multicopy Dna Cloning Vehicles Derived From P15a Cryptic Miniplasmid&lt;/title&gt;&lt;url&gt;/pmc/articles/PMC222365/?report=abstract&lt;/url&gt;&lt;volume&gt;134&lt;/volume&gt;&lt;publication_date&gt;99197800001200000000200000&lt;/publication_date&gt;&lt;uuid&gt;400CA051-A372-4B72-BA9C-EF93F6DAF1AD&lt;/uuid&gt;&lt;type&gt;400&lt;/type&gt;&lt;number&gt;3&lt;/number&gt;&lt;citekey&gt;CHANG:1978ug&lt;/citekey&gt;&lt;institution&gt;Stanford University School of Medicine, Stanford, United States&lt;/institution&gt;&lt;startpage&gt;1141&lt;/startpage&gt;&lt;endpage&gt;1156&lt;/endpage&gt;&lt;bundle&gt;&lt;publication&gt;&lt;title&gt;Journal of bacteriology&lt;/title&gt;&lt;uuid&gt;C3842374-F5E7-48F7-A3CC-41DC02678ECC&lt;/uuid&gt;&lt;subtype&gt;-100&lt;/subtype&gt;&lt;publisher&gt;American Society for Microbiology (ASM)&lt;/publisher&gt;&lt;type&gt;-100&lt;/type&gt;&lt;/publication&gt;&lt;/bundle&gt;&lt;authors&gt;&lt;author&gt;&lt;lastName&gt;CHANG&lt;/lastName&gt;&lt;firstName&gt;ACY&lt;/firstName&gt;&lt;/author&gt;&lt;author&gt;&lt;lastName&gt;Cohen&lt;/lastName&gt;&lt;firstName&gt;S&lt;/firstName&gt;&lt;middleNames&gt;N&lt;/middleNames&gt;&lt;/author&gt;&lt;/authors&gt;&lt;/publication&gt;&lt;/publications&gt;&lt;cites&gt;&lt;/cites&gt;&lt;/citation&gt;</w:instrText>
            </w:r>
            <w:r w:rsidRPr="00E92E71"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  <w:fldChar w:fldCharType="separate"/>
            </w:r>
            <w:r w:rsidR="00392696">
              <w:rPr>
                <w:rFonts w:ascii="Verdana" w:eastAsiaTheme="minorHAnsi" w:hAnsi="Verdana" w:cs="Verdana"/>
                <w:color w:val="auto"/>
                <w:sz w:val="22"/>
                <w:szCs w:val="22"/>
                <w:bdr w:val="none" w:sz="0" w:space="0" w:color="auto"/>
                <w:lang w:val="en-GB" w:eastAsia="en-US"/>
              </w:rPr>
              <w:t>[7]</w:t>
            </w:r>
            <w:r w:rsidRPr="00E92E71"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  <w:fldChar w:fldCharType="end"/>
            </w:r>
          </w:p>
        </w:tc>
      </w:tr>
      <w:tr w:rsidR="00226688" w:rsidRPr="00E92E71" w14:paraId="17515F87" w14:textId="77777777" w:rsidTr="00226688">
        <w:tc>
          <w:tcPr>
            <w:tcW w:w="21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869959" w14:textId="77777777" w:rsidR="008A77A3" w:rsidRPr="00E92E71" w:rsidRDefault="008A77A3" w:rsidP="00E92E71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360" w:lineRule="auto"/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</w:pPr>
            <w:r w:rsidRPr="00E92E71">
              <w:rPr>
                <w:rFonts w:ascii="Verdana" w:hAnsi="Verdana" w:cs="Arial"/>
                <w:sz w:val="22"/>
                <w:szCs w:val="22"/>
                <w:lang w:val="en-GB"/>
              </w:rPr>
              <w:t>pHP45Ω</w:t>
            </w:r>
          </w:p>
        </w:tc>
        <w:tc>
          <w:tcPr>
            <w:tcW w:w="48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B59F69" w14:textId="77777777" w:rsidR="008A77A3" w:rsidRPr="00E92E71" w:rsidRDefault="008A77A3" w:rsidP="00E92E71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360" w:lineRule="auto"/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</w:pPr>
            <w:r w:rsidRPr="00E92E71">
              <w:rPr>
                <w:rFonts w:ascii="Verdana" w:hAnsi="Verdana" w:cs="Arial"/>
                <w:sz w:val="22"/>
                <w:szCs w:val="22"/>
                <w:lang w:val="en-GB"/>
              </w:rPr>
              <w:t>Source of streptomycin resistance cassette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B13BD6" w14:textId="7BD8F3AD" w:rsidR="008A77A3" w:rsidRPr="00E92E71" w:rsidRDefault="00BD656C" w:rsidP="00E92E71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360" w:lineRule="auto"/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</w:pPr>
            <w:r w:rsidRPr="00E92E71">
              <w:rPr>
                <w:rFonts w:ascii="Verdana" w:hAnsi="Verdana" w:cs="Arial"/>
                <w:sz w:val="22"/>
                <w:szCs w:val="22"/>
                <w:lang w:val="en-GB"/>
              </w:rPr>
              <w:fldChar w:fldCharType="begin"/>
            </w:r>
            <w:r w:rsidR="00392696">
              <w:rPr>
                <w:rFonts w:ascii="Verdana" w:hAnsi="Verdana" w:cs="Arial"/>
                <w:sz w:val="22"/>
                <w:szCs w:val="22"/>
                <w:lang w:val="en-GB"/>
              </w:rPr>
              <w:instrText xml:space="preserve"> ADDIN PAPERS2_CITATIONS &lt;citation&gt;&lt;priority&gt;0&lt;/priority&gt;&lt;uuid&gt;170B39B8-787C-42B9-9A59-527CF33F570F&lt;/uuid&gt;&lt;publications&gt;&lt;publication&gt;&lt;subtype&gt;400&lt;/subtype&gt;&lt;title&gt;In vitro insertional mutagenesis with a selectable DNA fragment&lt;/title&gt;&lt;url&gt;http://linkinghub.elsevier.com/retrieve/pii/0378111984900593&lt;/url&gt;&lt;volume&gt;29&lt;/volume&gt;&lt;publication_date&gt;99198409001200000000220000&lt;/publication_date&gt;&lt;uuid&gt;9D2D65C7-D696-403D-B4F0-B27E3E502CBF&lt;/uuid&gt;&lt;type&gt;400&lt;/type&gt;&lt;number&gt;3&lt;/number&gt;&lt;doi&gt;10.1016/0378-1119(84)90059-3&lt;/doi&gt;&lt;startpage&gt;303&lt;/startpage&gt;&lt;endpage&gt;313&lt;/endpage&gt;&lt;bundle&gt;&lt;publication&gt;&lt;title&gt;Gene&lt;/title&gt;&lt;uuid&gt;8BAD2009-2BBD-4060-BA10-BC9A6691706C&lt;/uuid&gt;&lt;subtype&gt;-100&lt;/subtype&gt;&lt;type&gt;-100&lt;/type&gt;&lt;/publication&gt;&lt;/bundle&gt;&lt;authors&gt;&lt;author&gt;&lt;lastName&gt;Prentki&lt;/lastName&gt;&lt;firstName&gt;Pierre&lt;/firstName&gt;&lt;/author&gt;&lt;author&gt;&lt;lastName&gt;Krisch&lt;/lastName&gt;&lt;firstName&gt;Henry&lt;/firstName&gt;&lt;middleNames&gt;M&lt;/middleNames&gt;&lt;/author&gt;&lt;/authors&gt;&lt;/publication&gt;&lt;/publications&gt;&lt;cites&gt;&lt;/cites&gt;&lt;/citation&gt;</w:instrText>
            </w:r>
            <w:r w:rsidRPr="00E92E71">
              <w:rPr>
                <w:rFonts w:ascii="Verdana" w:hAnsi="Verdana" w:cs="Arial"/>
                <w:sz w:val="22"/>
                <w:szCs w:val="22"/>
                <w:lang w:val="en-GB"/>
              </w:rPr>
              <w:fldChar w:fldCharType="separate"/>
            </w:r>
            <w:r w:rsidR="00392696">
              <w:rPr>
                <w:rFonts w:ascii="Verdana" w:eastAsiaTheme="minorHAnsi" w:hAnsi="Verdana" w:cs="Verdana"/>
                <w:color w:val="auto"/>
                <w:sz w:val="22"/>
                <w:szCs w:val="22"/>
                <w:bdr w:val="none" w:sz="0" w:space="0" w:color="auto"/>
                <w:lang w:val="en-GB" w:eastAsia="en-US"/>
              </w:rPr>
              <w:t>[8]</w:t>
            </w:r>
            <w:r w:rsidRPr="00E92E71">
              <w:rPr>
                <w:rFonts w:ascii="Verdana" w:hAnsi="Verdana" w:cs="Arial"/>
                <w:sz w:val="22"/>
                <w:szCs w:val="22"/>
                <w:lang w:val="en-GB"/>
              </w:rPr>
              <w:fldChar w:fldCharType="end"/>
            </w:r>
          </w:p>
        </w:tc>
      </w:tr>
      <w:tr w:rsidR="00226688" w:rsidRPr="00E92E71" w14:paraId="2FC8BBB3" w14:textId="77777777" w:rsidTr="00226688">
        <w:tc>
          <w:tcPr>
            <w:tcW w:w="21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CA8F44" w14:textId="77777777" w:rsidR="008A77A3" w:rsidRPr="00E92E71" w:rsidRDefault="008A77A3" w:rsidP="00E92E71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360" w:lineRule="auto"/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</w:pPr>
            <w:r w:rsidRPr="00E92E71">
              <w:rPr>
                <w:rFonts w:ascii="Verdana" w:hAnsi="Verdana" w:cs="Arial"/>
                <w:sz w:val="22"/>
                <w:szCs w:val="22"/>
                <w:lang w:val="en-GB"/>
              </w:rPr>
              <w:t>pME3087</w:t>
            </w:r>
          </w:p>
        </w:tc>
        <w:tc>
          <w:tcPr>
            <w:tcW w:w="48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E6F9A6" w14:textId="77777777" w:rsidR="008A77A3" w:rsidRPr="00E92E71" w:rsidRDefault="008A77A3" w:rsidP="00E92E71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360" w:lineRule="auto"/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</w:pPr>
            <w:r w:rsidRPr="00E92E71">
              <w:rPr>
                <w:rFonts w:ascii="Verdana" w:hAnsi="Verdana" w:cs="Arial"/>
                <w:sz w:val="22"/>
                <w:szCs w:val="22"/>
                <w:lang w:val="en-GB"/>
              </w:rPr>
              <w:t>Tetracycline resistant low-copy number vector.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0415E4" w14:textId="3FC89DB0" w:rsidR="008A77A3" w:rsidRPr="00E92E71" w:rsidRDefault="00A94853" w:rsidP="00E92E71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360" w:lineRule="auto"/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</w:pPr>
            <w:r w:rsidRPr="00E92E71"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  <w:fldChar w:fldCharType="begin"/>
            </w:r>
            <w:r w:rsidR="00392696"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  <w:instrText xml:space="preserve"> ADDIN PAPERS2_CITATIONS &lt;citation&gt;&lt;priority&gt;0&lt;/priority&gt;&lt;uuid&gt;7105C365-73E8-4B24-91B1-2F97FF62C23E&lt;/uuid&gt;&lt;publications&gt;&lt;publication&gt;&lt;subtype&gt;400&lt;/subtype&gt;&lt;title&gt;Conjugative Transfer of Plasmid Rp1 to Soil Isolates of Pseudomonas-Fluorescens Is Facilitated by Certain Large Rp1 Deletions&lt;/title&gt;&lt;url&gt;https://www.sciencedirect.com/science/article/pii/0378109788901437&lt;/url&gt;&lt;volume&gt;55&lt;/volume&gt;&lt;publication_date&gt;99198809001200000000220000&lt;/publication_date&gt;&lt;uuid&gt;A2D212D6-C8C5-4CF7-B2B7-88D0B0A52877&lt;/uuid&gt;&lt;type&gt;400&lt;/type&gt;&lt;number&gt;1&lt;/number&gt;&lt;citekey&gt;voisard:1988vg&lt;/citekey&gt;&lt;institution&gt;ETH Zurich, Zurich ZH,, Switzerland&lt;/institution&gt;&lt;startpage&gt;9&lt;/startpage&gt;&lt;endpage&gt;13&lt;/endpage&gt;&lt;bundle&gt;&lt;publication&gt;&lt;title&gt;FEMS Microbiology Letters&lt;/title&gt;&lt;uuid&gt;C7F67754-6C21-46CE-9640-455AA221E138&lt;/uuid&gt;&lt;subtype&gt;-100&lt;/subtype&gt;&lt;type&gt;-100&lt;/type&gt;&lt;/publication&gt;&lt;/bundle&gt;&lt;authors&gt;&lt;author&gt;&lt;lastName&gt;voisard&lt;/lastName&gt;&lt;firstName&gt;C&lt;/firstName&gt;&lt;/author&gt;&lt;author&gt;&lt;lastName&gt;RELLA&lt;/lastName&gt;&lt;firstName&gt;M&lt;/firstName&gt;&lt;/author&gt;&lt;author&gt;&lt;lastName&gt;Haas&lt;/lastName&gt;&lt;firstName&gt;D&lt;/firstName&gt;&lt;/author&gt;&lt;/authors&gt;&lt;/publication&gt;&lt;/publications&gt;&lt;cites&gt;&lt;/cites&gt;&lt;/citation&gt;</w:instrText>
            </w:r>
            <w:r w:rsidRPr="00E92E71"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  <w:fldChar w:fldCharType="separate"/>
            </w:r>
            <w:r w:rsidR="00392696">
              <w:rPr>
                <w:rFonts w:ascii="Verdana" w:eastAsiaTheme="minorHAnsi" w:hAnsi="Verdana" w:cs="Verdana"/>
                <w:color w:val="auto"/>
                <w:sz w:val="22"/>
                <w:szCs w:val="22"/>
                <w:bdr w:val="none" w:sz="0" w:space="0" w:color="auto"/>
                <w:lang w:val="en-GB" w:eastAsia="en-US"/>
              </w:rPr>
              <w:t>[9]</w:t>
            </w:r>
            <w:r w:rsidRPr="00E92E71"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  <w:fldChar w:fldCharType="end"/>
            </w:r>
          </w:p>
        </w:tc>
      </w:tr>
      <w:tr w:rsidR="00226688" w:rsidRPr="00E92E71" w14:paraId="0D62B2CB" w14:textId="77777777" w:rsidTr="00226688">
        <w:tc>
          <w:tcPr>
            <w:tcW w:w="21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D57CC5" w14:textId="77777777" w:rsidR="003752E6" w:rsidRPr="00E92E71" w:rsidRDefault="003752E6" w:rsidP="00E92E71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360" w:lineRule="auto"/>
              <w:rPr>
                <w:rFonts w:ascii="Verdana" w:hAnsi="Verdana" w:cs="Arial"/>
                <w:sz w:val="22"/>
                <w:szCs w:val="22"/>
                <w:lang w:val="en-GB"/>
              </w:rPr>
            </w:pPr>
            <w:r w:rsidRPr="00E92E71">
              <w:rPr>
                <w:rFonts w:ascii="Verdana" w:hAnsi="Verdana" w:cs="Arial"/>
                <w:sz w:val="22"/>
                <w:szCs w:val="22"/>
                <w:lang w:val="en-GB"/>
              </w:rPr>
              <w:t>pAJD434</w:t>
            </w:r>
          </w:p>
        </w:tc>
        <w:tc>
          <w:tcPr>
            <w:tcW w:w="48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207AFE" w14:textId="106EA837" w:rsidR="003752E6" w:rsidRPr="00E92E71" w:rsidRDefault="00B3773C" w:rsidP="00E92E71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360" w:lineRule="auto"/>
              <w:rPr>
                <w:rFonts w:ascii="Verdana" w:hAnsi="Verdana" w:cs="Arial"/>
                <w:sz w:val="22"/>
                <w:szCs w:val="22"/>
                <w:lang w:val="en-GB"/>
              </w:rPr>
            </w:pPr>
            <w:r w:rsidRPr="00E92E71">
              <w:rPr>
                <w:rFonts w:ascii="Verdana" w:hAnsi="Verdana" w:cs="Arial"/>
                <w:sz w:val="22"/>
                <w:szCs w:val="22"/>
              </w:rPr>
              <w:t>λ</w:t>
            </w:r>
            <w:r w:rsidR="00CF3A4F">
              <w:rPr>
                <w:rFonts w:ascii="Verdana" w:hAnsi="Verdana" w:cs="Arial"/>
                <w:sz w:val="22"/>
                <w:szCs w:val="22"/>
              </w:rPr>
              <w:t xml:space="preserve"> </w:t>
            </w:r>
            <w:r w:rsidR="00C940FA" w:rsidRPr="00E92E71">
              <w:rPr>
                <w:rFonts w:ascii="Verdana" w:hAnsi="Verdana" w:cs="Arial"/>
                <w:sz w:val="22"/>
                <w:szCs w:val="22"/>
              </w:rPr>
              <w:t>red recombinase vector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1B2B8D" w14:textId="38EAFBF0" w:rsidR="003752E6" w:rsidRPr="00E92E71" w:rsidRDefault="00B3773C" w:rsidP="00E92E71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360" w:lineRule="auto"/>
              <w:rPr>
                <w:rFonts w:ascii="Verdana" w:hAnsi="Verdana" w:cs="Arial"/>
                <w:sz w:val="22"/>
                <w:szCs w:val="22"/>
                <w:lang w:val="en-GB"/>
              </w:rPr>
            </w:pPr>
            <w:r w:rsidRPr="00E92E71">
              <w:rPr>
                <w:rFonts w:ascii="Verdana" w:hAnsi="Verdana" w:cs="Arial"/>
                <w:sz w:val="22"/>
                <w:szCs w:val="22"/>
                <w:lang w:val="en-GB"/>
              </w:rPr>
              <w:fldChar w:fldCharType="begin"/>
            </w:r>
            <w:r w:rsidR="00392696">
              <w:rPr>
                <w:rFonts w:ascii="Verdana" w:hAnsi="Verdana" w:cs="Arial"/>
                <w:sz w:val="22"/>
                <w:szCs w:val="22"/>
                <w:lang w:val="en-GB"/>
              </w:rPr>
              <w:instrText xml:space="preserve"> ADDIN PAPERS2_CITATIONS &lt;citation&gt;&lt;priority&gt;0&lt;/priority&gt;&lt;uuid&gt;8DB988A5-6F32-4A1C-8056-E2019D7467C6&lt;/uuid&gt;&lt;publications&gt;&lt;publication&gt;&lt;subtype&gt;400&lt;/subtype&gt;&lt;publisher&gt;Am Soc Microbiol&lt;/publisher&gt;&lt;title&gt;Identification of inducers of the Yersinia enterocolitica phage shock protein system and comparison to the regulation of the RpoE and Cpx extracytoplasmic stress responses&lt;/title&gt;&lt;url&gt;http://jb.asm.org/content/186/13/4199.short&lt;/url&gt;&lt;volume&gt;186&lt;/volume&gt;&lt;publication_date&gt;99200400001200000000200000&lt;/publication_date&gt;&lt;uuid&gt;FF3136A6-30AA-48F3-9C20-EC2DBAA6DEB2&lt;/uuid&gt;&lt;type&gt;400&lt;/type&gt;&lt;number&gt;13&lt;/number&gt;&lt;doi&gt;10.1128/JB.186.13.4199–4208.2004&lt;/doi&gt;&lt;startpage&gt;4199&lt;/startpage&gt;&lt;endpage&gt;4208&lt;/endpage&gt;&lt;bundle&gt;&lt;publication&gt;&lt;title&gt;Journal of bacteriology&lt;/title&gt;&lt;uuid&gt;C3842374-F5E7-48F7-A3CC-41DC02678ECC&lt;/uuid&gt;&lt;subtype&gt;-100&lt;/subtype&gt;&lt;publisher&gt;American Society for Microbiology (ASM)&lt;/publisher&gt;&lt;type&gt;-100&lt;/type&gt;&lt;/publication&gt;&lt;/bundle&gt;&lt;authors&gt;&lt;author&gt;&lt;lastName&gt;Maxson&lt;/lastName&gt;&lt;firstName&gt;M&lt;/firstName&gt;&lt;middleNames&gt;E&lt;/middleNames&gt;&lt;/author&gt;&lt;author&gt;&lt;lastName&gt;Darwin&lt;/lastName&gt;&lt;firstName&gt;A&lt;/firstName&gt;&lt;middleNames&gt;J&lt;/middleNames&gt;&lt;/author&gt;&lt;/authors&gt;&lt;/publication&gt;&lt;/publications&gt;&lt;cites&gt;&lt;/cites&gt;&lt;/citation&gt;</w:instrText>
            </w:r>
            <w:r w:rsidRPr="00E92E71">
              <w:rPr>
                <w:rFonts w:ascii="Verdana" w:hAnsi="Verdana" w:cs="Arial"/>
                <w:sz w:val="22"/>
                <w:szCs w:val="22"/>
                <w:lang w:val="en-GB"/>
              </w:rPr>
              <w:fldChar w:fldCharType="separate"/>
            </w:r>
            <w:r w:rsidR="00392696">
              <w:rPr>
                <w:rFonts w:ascii="Verdana" w:eastAsiaTheme="minorHAnsi" w:hAnsi="Verdana" w:cs="Verdana"/>
                <w:color w:val="auto"/>
                <w:sz w:val="22"/>
                <w:szCs w:val="22"/>
                <w:bdr w:val="none" w:sz="0" w:space="0" w:color="auto"/>
                <w:lang w:val="en-GB" w:eastAsia="en-US"/>
              </w:rPr>
              <w:t>[10]</w:t>
            </w:r>
            <w:r w:rsidRPr="00E92E71">
              <w:rPr>
                <w:rFonts w:ascii="Verdana" w:hAnsi="Verdana" w:cs="Arial"/>
                <w:sz w:val="22"/>
                <w:szCs w:val="22"/>
                <w:lang w:val="en-GB"/>
              </w:rPr>
              <w:fldChar w:fldCharType="end"/>
            </w:r>
          </w:p>
        </w:tc>
      </w:tr>
      <w:tr w:rsidR="00BB5A7C" w:rsidRPr="00E92E71" w14:paraId="310211A0" w14:textId="77777777" w:rsidTr="00226688">
        <w:tc>
          <w:tcPr>
            <w:tcW w:w="21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22AE2C" w14:textId="007E612C" w:rsidR="00BB5A7C" w:rsidRPr="00E92E71" w:rsidRDefault="00BB5A7C" w:rsidP="00BB5A7C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360" w:lineRule="auto"/>
              <w:rPr>
                <w:rFonts w:ascii="Verdana" w:hAnsi="Verdana" w:cs="Arial"/>
                <w:sz w:val="22"/>
                <w:szCs w:val="22"/>
                <w:lang w:val="en-GB"/>
              </w:rPr>
            </w:pPr>
            <w:r w:rsidRPr="00E92E71">
              <w:rPr>
                <w:rFonts w:ascii="Verdana" w:hAnsi="Verdana" w:cs="Arial"/>
                <w:sz w:val="22"/>
                <w:szCs w:val="22"/>
                <w:lang w:val="en-GB"/>
              </w:rPr>
              <w:t>pYK801</w:t>
            </w:r>
          </w:p>
        </w:tc>
        <w:tc>
          <w:tcPr>
            <w:tcW w:w="48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8093E4" w14:textId="0B6291E8" w:rsidR="00BB5A7C" w:rsidRPr="00E92E71" w:rsidRDefault="00BB5A7C" w:rsidP="00BB5A7C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360" w:lineRule="auto"/>
              <w:rPr>
                <w:rFonts w:ascii="Verdana" w:hAnsi="Verdana" w:cs="Arial"/>
                <w:sz w:val="22"/>
                <w:szCs w:val="22"/>
                <w:lang w:val="en-GB"/>
              </w:rPr>
            </w:pPr>
            <w:r w:rsidRPr="00E92E71">
              <w:rPr>
                <w:rFonts w:ascii="Verdana" w:hAnsi="Verdana" w:cs="Arial"/>
                <w:sz w:val="22"/>
                <w:szCs w:val="22"/>
                <w:lang w:val="en-GB"/>
              </w:rPr>
              <w:t xml:space="preserve">pDM4 containing </w:t>
            </w:r>
            <w:proofErr w:type="gramStart"/>
            <w:r w:rsidRPr="00E92E71">
              <w:rPr>
                <w:rFonts w:ascii="Verdana" w:hAnsi="Verdana" w:cs="Arial"/>
                <w:i/>
                <w:iCs/>
                <w:sz w:val="22"/>
                <w:szCs w:val="22"/>
                <w:lang w:val="en-GB"/>
              </w:rPr>
              <w:t>P</w:t>
            </w:r>
            <w:r w:rsidRPr="00E92E71">
              <w:rPr>
                <w:rFonts w:ascii="Verdana" w:hAnsi="Verdana" w:cs="Arial"/>
                <w:i/>
                <w:iCs/>
                <w:sz w:val="22"/>
                <w:szCs w:val="22"/>
                <w:vertAlign w:val="subscript"/>
                <w:lang w:val="en-GB"/>
              </w:rPr>
              <w:t>spyA</w:t>
            </w:r>
            <w:r w:rsidRPr="00E92E71">
              <w:rPr>
                <w:rFonts w:ascii="Verdana" w:hAnsi="Verdana" w:cs="Arial"/>
                <w:i/>
                <w:iCs/>
                <w:sz w:val="22"/>
                <w:szCs w:val="22"/>
                <w:lang w:val="en-GB"/>
              </w:rPr>
              <w:t>::</w:t>
            </w:r>
            <w:proofErr w:type="gramEnd"/>
            <w:r w:rsidRPr="00E92E71">
              <w:rPr>
                <w:rFonts w:ascii="Verdana" w:hAnsi="Verdana" w:cs="Arial"/>
                <w:i/>
                <w:iCs/>
                <w:sz w:val="22"/>
                <w:szCs w:val="22"/>
                <w:lang w:val="en-GB"/>
              </w:rPr>
              <w:t>luxCDABE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B67DB9" w14:textId="5F84183E" w:rsidR="00BB5A7C" w:rsidRPr="00E92E71" w:rsidRDefault="00BB5A7C" w:rsidP="00BB5A7C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360" w:lineRule="auto"/>
              <w:rPr>
                <w:rFonts w:ascii="Verdana" w:hAnsi="Verdana" w:cs="Arial"/>
                <w:sz w:val="22"/>
                <w:szCs w:val="22"/>
                <w:lang w:val="en-GB"/>
              </w:rPr>
            </w:pPr>
            <w:r w:rsidRPr="00E92E71">
              <w:rPr>
                <w:rFonts w:ascii="Verdana" w:hAnsi="Verdana" w:cs="Arial"/>
                <w:sz w:val="22"/>
                <w:szCs w:val="22"/>
                <w:lang w:val="en-GB"/>
              </w:rPr>
              <w:t>This study</w:t>
            </w:r>
          </w:p>
        </w:tc>
      </w:tr>
      <w:tr w:rsidR="00226688" w:rsidRPr="00E92E71" w14:paraId="0F262588" w14:textId="77777777" w:rsidTr="00226688">
        <w:tc>
          <w:tcPr>
            <w:tcW w:w="21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71BECF" w14:textId="77777777" w:rsidR="008A77A3" w:rsidRPr="00E92E71" w:rsidRDefault="008A77A3" w:rsidP="00E92E71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360" w:lineRule="auto"/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</w:pPr>
            <w:proofErr w:type="spellStart"/>
            <w:proofErr w:type="gramStart"/>
            <w:r w:rsidRPr="00E92E71">
              <w:rPr>
                <w:rFonts w:ascii="Verdana" w:hAnsi="Verdana" w:cs="Arial"/>
                <w:sz w:val="22"/>
                <w:szCs w:val="22"/>
                <w:lang w:val="en-GB"/>
              </w:rPr>
              <w:t>pME</w:t>
            </w:r>
            <w:proofErr w:type="spellEnd"/>
            <w:r w:rsidRPr="00E92E71">
              <w:rPr>
                <w:rFonts w:ascii="Verdana" w:hAnsi="Verdana" w:cs="Arial"/>
                <w:sz w:val="22"/>
                <w:szCs w:val="22"/>
                <w:lang w:val="en-GB"/>
              </w:rPr>
              <w:t>::</w:t>
            </w:r>
            <w:proofErr w:type="gramEnd"/>
            <w:r w:rsidRPr="00E92E71">
              <w:rPr>
                <w:rFonts w:ascii="Verdana" w:hAnsi="Verdana" w:cs="Arial"/>
                <w:i/>
                <w:iCs/>
                <w:sz w:val="22"/>
                <w:szCs w:val="22"/>
                <w:lang w:val="en-GB"/>
              </w:rPr>
              <w:t>yenI</w:t>
            </w:r>
          </w:p>
        </w:tc>
        <w:tc>
          <w:tcPr>
            <w:tcW w:w="48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B1D35C" w14:textId="5E42A51C" w:rsidR="008A77A3" w:rsidRPr="00E92E71" w:rsidRDefault="00347056" w:rsidP="00E92E71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360" w:lineRule="auto"/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</w:pPr>
            <w:r>
              <w:rPr>
                <w:rFonts w:ascii="Verdana" w:hAnsi="Verdana" w:cs="Arial"/>
                <w:sz w:val="22"/>
                <w:szCs w:val="22"/>
                <w:lang w:val="en-GB"/>
              </w:rPr>
              <w:t xml:space="preserve">pME3087 carrying </w:t>
            </w:r>
            <w:r w:rsidR="008A77A3" w:rsidRPr="00E92E71">
              <w:rPr>
                <w:rFonts w:ascii="Verdana" w:hAnsi="Verdana" w:cs="Arial"/>
                <w:i/>
                <w:iCs/>
                <w:sz w:val="22"/>
                <w:szCs w:val="22"/>
                <w:lang w:val="en-GB"/>
              </w:rPr>
              <w:t>yenI</w:t>
            </w:r>
            <w:r w:rsidRPr="00347056">
              <w:rPr>
                <w:rFonts w:ascii="Verdana" w:hAnsi="Verdana" w:cs="Arial"/>
                <w:iCs/>
                <w:sz w:val="22"/>
                <w:szCs w:val="22"/>
                <w:lang w:val="en-GB"/>
              </w:rPr>
              <w:t xml:space="preserve"> for complementation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0620D4" w14:textId="77777777" w:rsidR="008A77A3" w:rsidRPr="00E92E71" w:rsidRDefault="008A77A3" w:rsidP="00E92E71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360" w:lineRule="auto"/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</w:pPr>
            <w:r w:rsidRPr="00E92E71">
              <w:rPr>
                <w:rFonts w:ascii="Verdana" w:hAnsi="Verdana" w:cs="Arial"/>
                <w:sz w:val="22"/>
                <w:szCs w:val="22"/>
                <w:lang w:val="en-GB"/>
              </w:rPr>
              <w:t>This study</w:t>
            </w:r>
          </w:p>
        </w:tc>
      </w:tr>
      <w:tr w:rsidR="00347056" w:rsidRPr="00E92E71" w14:paraId="6E1C3980" w14:textId="77777777" w:rsidTr="00226688">
        <w:tc>
          <w:tcPr>
            <w:tcW w:w="21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F7F6E3" w14:textId="77777777" w:rsidR="00347056" w:rsidRPr="00347056" w:rsidRDefault="00347056" w:rsidP="00347056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360" w:lineRule="auto"/>
              <w:rPr>
                <w:rFonts w:ascii="Verdana" w:hAnsi="Verdana" w:cs="Arial"/>
                <w:sz w:val="22"/>
                <w:szCs w:val="22"/>
                <w:lang w:val="en-GB"/>
              </w:rPr>
            </w:pPr>
            <w:proofErr w:type="spellStart"/>
            <w:proofErr w:type="gramStart"/>
            <w:r w:rsidRPr="00347056">
              <w:rPr>
                <w:rFonts w:ascii="Verdana" w:hAnsi="Verdana" w:cs="Arial"/>
                <w:sz w:val="22"/>
                <w:szCs w:val="22"/>
                <w:lang w:val="en-GB"/>
              </w:rPr>
              <w:t>pME</w:t>
            </w:r>
            <w:proofErr w:type="spellEnd"/>
            <w:r w:rsidRPr="00347056">
              <w:rPr>
                <w:rFonts w:ascii="Verdana" w:hAnsi="Verdana" w:cs="Arial"/>
                <w:sz w:val="22"/>
                <w:szCs w:val="22"/>
                <w:lang w:val="en-GB"/>
              </w:rPr>
              <w:t>::</w:t>
            </w:r>
            <w:proofErr w:type="spellStart"/>
            <w:proofErr w:type="gramEnd"/>
            <w:r w:rsidRPr="00347056">
              <w:rPr>
                <w:rFonts w:ascii="Verdana" w:hAnsi="Verdana" w:cs="Arial"/>
                <w:i/>
                <w:iCs/>
                <w:sz w:val="22"/>
                <w:szCs w:val="22"/>
                <w:lang w:val="en-GB"/>
              </w:rPr>
              <w:t>yenRycoR</w:t>
            </w:r>
            <w:proofErr w:type="spellEnd"/>
            <w:r w:rsidRPr="00347056">
              <w:rPr>
                <w:rFonts w:ascii="Verdana" w:hAnsi="Verdana" w:cs="Arial"/>
                <w:i/>
                <w:iCs/>
                <w:sz w:val="22"/>
                <w:szCs w:val="22"/>
                <w:lang w:val="en-GB"/>
              </w:rPr>
              <w:t xml:space="preserve"> </w:t>
            </w:r>
          </w:p>
          <w:p w14:paraId="03C70389" w14:textId="77777777" w:rsidR="00347056" w:rsidRPr="00E92E71" w:rsidRDefault="00347056" w:rsidP="00347056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360" w:lineRule="auto"/>
              <w:rPr>
                <w:rFonts w:ascii="Verdana" w:hAnsi="Verdana" w:cs="Arial"/>
                <w:sz w:val="22"/>
                <w:szCs w:val="22"/>
                <w:lang w:val="en-GB"/>
              </w:rPr>
            </w:pPr>
          </w:p>
        </w:tc>
        <w:tc>
          <w:tcPr>
            <w:tcW w:w="48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DF41B1" w14:textId="58E8ECA9" w:rsidR="00347056" w:rsidRDefault="00347056" w:rsidP="00347056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360" w:lineRule="auto"/>
              <w:rPr>
                <w:rFonts w:ascii="Verdana" w:hAnsi="Verdana" w:cs="Arial"/>
                <w:sz w:val="22"/>
                <w:szCs w:val="22"/>
                <w:lang w:val="en-GB"/>
              </w:rPr>
            </w:pPr>
            <w:r>
              <w:rPr>
                <w:rFonts w:ascii="Verdana" w:hAnsi="Verdana" w:cs="Arial"/>
                <w:sz w:val="22"/>
                <w:szCs w:val="22"/>
                <w:lang w:val="en-GB"/>
              </w:rPr>
              <w:t xml:space="preserve">pME3087 carrying </w:t>
            </w:r>
            <w:r w:rsidRPr="00347056">
              <w:rPr>
                <w:rFonts w:ascii="Verdana" w:hAnsi="Verdana" w:cs="Arial"/>
                <w:i/>
                <w:iCs/>
                <w:sz w:val="22"/>
                <w:szCs w:val="22"/>
                <w:lang w:val="en-GB"/>
              </w:rPr>
              <w:t>yenR</w:t>
            </w:r>
            <w:r>
              <w:rPr>
                <w:rFonts w:ascii="Verdana" w:hAnsi="Verdana" w:cs="Arial"/>
                <w:i/>
                <w:iCs/>
                <w:sz w:val="22"/>
                <w:szCs w:val="22"/>
                <w:lang w:val="en-GB"/>
              </w:rPr>
              <w:t xml:space="preserve"> </w:t>
            </w:r>
            <w:r>
              <w:rPr>
                <w:rFonts w:ascii="Verdana" w:hAnsi="Verdana" w:cs="Arial"/>
                <w:iCs/>
                <w:sz w:val="22"/>
                <w:szCs w:val="22"/>
                <w:lang w:val="en-GB"/>
              </w:rPr>
              <w:t xml:space="preserve">and </w:t>
            </w:r>
            <w:r w:rsidRPr="00347056">
              <w:rPr>
                <w:rFonts w:ascii="Verdana" w:hAnsi="Verdana" w:cs="Arial"/>
                <w:i/>
                <w:iCs/>
                <w:sz w:val="22"/>
                <w:szCs w:val="22"/>
                <w:lang w:val="en-GB"/>
              </w:rPr>
              <w:t>ycoR</w:t>
            </w:r>
            <w:r w:rsidRPr="00347056">
              <w:rPr>
                <w:rFonts w:ascii="Verdana" w:hAnsi="Verdana" w:cs="Arial"/>
                <w:iCs/>
                <w:sz w:val="22"/>
                <w:szCs w:val="22"/>
                <w:lang w:val="en-GB"/>
              </w:rPr>
              <w:t xml:space="preserve"> for complementation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E7C925" w14:textId="0204A134" w:rsidR="00347056" w:rsidRPr="00E92E71" w:rsidRDefault="00FE2FCF" w:rsidP="00347056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360" w:lineRule="auto"/>
              <w:rPr>
                <w:rFonts w:ascii="Verdana" w:hAnsi="Verdana" w:cs="Arial"/>
                <w:sz w:val="22"/>
                <w:szCs w:val="22"/>
                <w:lang w:val="en-GB"/>
              </w:rPr>
            </w:pPr>
            <w:r w:rsidRPr="00E92E71">
              <w:rPr>
                <w:rFonts w:ascii="Verdana" w:hAnsi="Verdana" w:cs="Arial"/>
                <w:sz w:val="22"/>
                <w:szCs w:val="22"/>
                <w:lang w:val="en-GB"/>
              </w:rPr>
              <w:t>This study</w:t>
            </w:r>
          </w:p>
        </w:tc>
      </w:tr>
    </w:tbl>
    <w:p w14:paraId="0B9214ED" w14:textId="77777777" w:rsidR="008A77A3" w:rsidRPr="00DB6ECC" w:rsidRDefault="008A77A3" w:rsidP="008A77A3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7E396F95" w14:textId="4886E0EB" w:rsidR="008A77A3" w:rsidRPr="004F44A8" w:rsidRDefault="008A77A3" w:rsidP="001A5E92">
      <w:pPr>
        <w:ind w:left="-900"/>
        <w:outlineLvl w:val="0"/>
        <w:rPr>
          <w:rFonts w:ascii="Verdana" w:hAnsi="Verdana"/>
          <w:sz w:val="22"/>
          <w:szCs w:val="22"/>
        </w:rPr>
      </w:pPr>
      <w:r w:rsidRPr="00DB6ECC">
        <w:rPr>
          <w:rFonts w:ascii="Verdana" w:hAnsi="Verdana"/>
          <w:sz w:val="20"/>
          <w:szCs w:val="20"/>
        </w:rPr>
        <w:br w:type="page"/>
      </w:r>
      <w:r w:rsidRPr="004F44A8">
        <w:rPr>
          <w:rFonts w:ascii="Verdana" w:hAnsi="Verdana" w:cs="Verdana"/>
          <w:b/>
          <w:bCs/>
          <w:sz w:val="22"/>
          <w:szCs w:val="22"/>
          <w:lang w:val="en-GB"/>
        </w:rPr>
        <w:lastRenderedPageBreak/>
        <w:t>Table S3</w:t>
      </w:r>
      <w:r w:rsidR="00537BDE" w:rsidRPr="004F44A8">
        <w:rPr>
          <w:rFonts w:ascii="Verdana" w:hAnsi="Verdana" w:cs="Verdana"/>
          <w:b/>
          <w:bCs/>
          <w:sz w:val="22"/>
          <w:szCs w:val="22"/>
          <w:lang w:val="en-GB"/>
        </w:rPr>
        <w:t>.</w:t>
      </w:r>
      <w:r w:rsidRPr="004F44A8">
        <w:rPr>
          <w:rFonts w:ascii="Verdana" w:hAnsi="Verdana" w:cs="Verdana"/>
          <w:b/>
          <w:bCs/>
          <w:sz w:val="22"/>
          <w:szCs w:val="22"/>
          <w:lang w:val="en-GB"/>
        </w:rPr>
        <w:t xml:space="preserve"> </w:t>
      </w:r>
      <w:r w:rsidRPr="004F44A8">
        <w:rPr>
          <w:rFonts w:ascii="Verdana" w:hAnsi="Verdana" w:cs="Verdana"/>
          <w:b/>
          <w:sz w:val="22"/>
          <w:szCs w:val="22"/>
          <w:lang w:val="en-GB"/>
        </w:rPr>
        <w:t>Primers used in this study</w:t>
      </w:r>
    </w:p>
    <w:p w14:paraId="7C7A9CC3" w14:textId="77777777" w:rsidR="008A77A3" w:rsidRPr="004F44A8" w:rsidRDefault="008A77A3" w:rsidP="008A77A3">
      <w:pPr>
        <w:rPr>
          <w:rFonts w:ascii="Verdana" w:hAnsi="Verdana"/>
          <w:sz w:val="22"/>
          <w:szCs w:val="22"/>
        </w:rPr>
      </w:pPr>
    </w:p>
    <w:tbl>
      <w:tblPr>
        <w:tblW w:w="10257" w:type="dxa"/>
        <w:tblInd w:w="-901" w:type="dxa"/>
        <w:tblLayout w:type="fixed"/>
        <w:tblLook w:val="0000" w:firstRow="0" w:lastRow="0" w:firstColumn="0" w:lastColumn="0" w:noHBand="0" w:noVBand="0"/>
      </w:tblPr>
      <w:tblGrid>
        <w:gridCol w:w="1524"/>
        <w:gridCol w:w="8733"/>
      </w:tblGrid>
      <w:tr w:rsidR="008A77A3" w:rsidRPr="004F44A8" w14:paraId="09E36F53" w14:textId="77777777" w:rsidTr="00692464">
        <w:tc>
          <w:tcPr>
            <w:tcW w:w="1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CEBF0" w14:textId="77777777" w:rsidR="008A77A3" w:rsidRPr="004F44A8" w:rsidRDefault="008A77A3" w:rsidP="00C851F6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</w:pPr>
            <w:r w:rsidRPr="004F44A8">
              <w:rPr>
                <w:rFonts w:ascii="Verdana" w:hAnsi="Verdana" w:cs="Verdana"/>
                <w:b/>
                <w:bCs/>
                <w:sz w:val="22"/>
                <w:szCs w:val="22"/>
                <w:lang w:val="en-GB"/>
              </w:rPr>
              <w:t>Name</w:t>
            </w:r>
          </w:p>
        </w:tc>
        <w:tc>
          <w:tcPr>
            <w:tcW w:w="8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4541CD8" w14:textId="00D0E9D1" w:rsidR="008A77A3" w:rsidRPr="004F44A8" w:rsidRDefault="001A54A9" w:rsidP="00C851F6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</w:pPr>
            <w:r w:rsidRPr="004F44A8">
              <w:rPr>
                <w:rFonts w:ascii="Verdana" w:hAnsi="Verdana" w:cs="Verdana"/>
                <w:b/>
                <w:bCs/>
                <w:sz w:val="22"/>
                <w:szCs w:val="22"/>
                <w:lang w:val="en-GB"/>
              </w:rPr>
              <w:t>Primer sequence</w:t>
            </w:r>
            <w:r w:rsidR="008A77A3" w:rsidRPr="004F44A8">
              <w:rPr>
                <w:rFonts w:ascii="Verdana" w:hAnsi="Verdana" w:cs="Verdana"/>
                <w:b/>
                <w:bCs/>
                <w:sz w:val="22"/>
                <w:szCs w:val="22"/>
                <w:lang w:val="en-GB"/>
              </w:rPr>
              <w:t xml:space="preserve"> (5’-3’)</w:t>
            </w:r>
          </w:p>
        </w:tc>
      </w:tr>
      <w:tr w:rsidR="001A54A9" w:rsidRPr="004F44A8" w14:paraId="3C65A601" w14:textId="77777777" w:rsidTr="00692464">
        <w:tc>
          <w:tcPr>
            <w:tcW w:w="1524" w:type="dxa"/>
            <w:vAlign w:val="center"/>
          </w:tcPr>
          <w:p w14:paraId="2A4379CE" w14:textId="77777777" w:rsidR="001A54A9" w:rsidRPr="004F44A8" w:rsidRDefault="001A54A9" w:rsidP="004F44A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360" w:lineRule="auto"/>
              <w:rPr>
                <w:rFonts w:ascii="Verdana" w:hAnsi="Verdana" w:cs="Verdana"/>
                <w:sz w:val="22"/>
                <w:szCs w:val="22"/>
                <w:lang w:val="en-GB"/>
              </w:rPr>
            </w:pPr>
          </w:p>
        </w:tc>
        <w:tc>
          <w:tcPr>
            <w:tcW w:w="8733" w:type="dxa"/>
            <w:vAlign w:val="center"/>
          </w:tcPr>
          <w:p w14:paraId="79A4A548" w14:textId="107D718A" w:rsidR="001A54A9" w:rsidRPr="004F44A8" w:rsidRDefault="00391C80" w:rsidP="004F44A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22"/>
                <w:szCs w:val="22"/>
                <w:lang w:val="en-GB"/>
              </w:rPr>
            </w:pPr>
            <w:r>
              <w:rPr>
                <w:rFonts w:ascii="Verdana" w:hAnsi="Verdana" w:cs="Verdana"/>
                <w:b/>
                <w:bCs/>
                <w:sz w:val="22"/>
                <w:szCs w:val="22"/>
                <w:lang w:val="en-GB"/>
              </w:rPr>
              <w:t>Amplification of QS genes</w:t>
            </w:r>
          </w:p>
        </w:tc>
      </w:tr>
      <w:tr w:rsidR="008A77A3" w:rsidRPr="004F44A8" w14:paraId="73EAF6F2" w14:textId="77777777" w:rsidTr="00692464">
        <w:tc>
          <w:tcPr>
            <w:tcW w:w="1524" w:type="dxa"/>
            <w:vAlign w:val="center"/>
          </w:tcPr>
          <w:p w14:paraId="7532895B" w14:textId="77777777" w:rsidR="008A77A3" w:rsidRPr="004F44A8" w:rsidRDefault="008A77A3" w:rsidP="004F44A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360" w:lineRule="auto"/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</w:pPr>
            <w:proofErr w:type="spellStart"/>
            <w:r w:rsidRPr="00692464">
              <w:rPr>
                <w:rFonts w:ascii="Verdana" w:hAnsi="Verdana" w:cs="Verdana"/>
                <w:i/>
                <w:sz w:val="22"/>
                <w:szCs w:val="22"/>
                <w:lang w:val="en-GB"/>
              </w:rPr>
              <w:t>yenR</w:t>
            </w:r>
            <w:r w:rsidRPr="004F44A8">
              <w:rPr>
                <w:rFonts w:ascii="Verdana" w:hAnsi="Verdana" w:cs="Verdana"/>
                <w:sz w:val="22"/>
                <w:szCs w:val="22"/>
                <w:lang w:val="en-GB"/>
              </w:rPr>
              <w:t>f</w:t>
            </w:r>
            <w:proofErr w:type="spellEnd"/>
          </w:p>
        </w:tc>
        <w:tc>
          <w:tcPr>
            <w:tcW w:w="8733" w:type="dxa"/>
            <w:vAlign w:val="center"/>
          </w:tcPr>
          <w:p w14:paraId="2ECC6FD4" w14:textId="77777777" w:rsidR="008A77A3" w:rsidRPr="004F44A8" w:rsidRDefault="008A77A3" w:rsidP="004F44A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</w:pPr>
            <w:proofErr w:type="spellStart"/>
            <w:r w:rsidRPr="004F44A8">
              <w:rPr>
                <w:rFonts w:ascii="Verdana" w:hAnsi="Verdana" w:cs="Verdana"/>
                <w:sz w:val="22"/>
                <w:szCs w:val="22"/>
                <w:lang w:val="en-GB"/>
              </w:rPr>
              <w:t>gtgaggatatgttatacc</w:t>
            </w:r>
            <w:proofErr w:type="spellEnd"/>
          </w:p>
        </w:tc>
      </w:tr>
      <w:tr w:rsidR="008A77A3" w:rsidRPr="004F44A8" w14:paraId="22831A69" w14:textId="77777777" w:rsidTr="00692464">
        <w:tc>
          <w:tcPr>
            <w:tcW w:w="1524" w:type="dxa"/>
            <w:vAlign w:val="center"/>
          </w:tcPr>
          <w:p w14:paraId="1810A770" w14:textId="77777777" w:rsidR="008A77A3" w:rsidRPr="004F44A8" w:rsidRDefault="008A77A3" w:rsidP="004F44A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360" w:lineRule="auto"/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</w:pPr>
            <w:proofErr w:type="spellStart"/>
            <w:r w:rsidRPr="00692464">
              <w:rPr>
                <w:rFonts w:ascii="Verdana" w:hAnsi="Verdana" w:cs="Verdana"/>
                <w:i/>
                <w:sz w:val="22"/>
                <w:szCs w:val="22"/>
                <w:lang w:val="en-GB"/>
              </w:rPr>
              <w:t>yenR</w:t>
            </w:r>
            <w:r w:rsidRPr="004F44A8">
              <w:rPr>
                <w:rFonts w:ascii="Verdana" w:hAnsi="Verdana" w:cs="Verdana"/>
                <w:sz w:val="22"/>
                <w:szCs w:val="22"/>
                <w:lang w:val="en-GB"/>
              </w:rPr>
              <w:t>r</w:t>
            </w:r>
            <w:proofErr w:type="spellEnd"/>
          </w:p>
        </w:tc>
        <w:tc>
          <w:tcPr>
            <w:tcW w:w="8733" w:type="dxa"/>
            <w:vAlign w:val="center"/>
          </w:tcPr>
          <w:p w14:paraId="51F4418A" w14:textId="77777777" w:rsidR="008A77A3" w:rsidRPr="004F44A8" w:rsidRDefault="008A77A3" w:rsidP="004F44A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</w:pPr>
            <w:proofErr w:type="spellStart"/>
            <w:r w:rsidRPr="004F44A8">
              <w:rPr>
                <w:rFonts w:ascii="Verdana" w:hAnsi="Verdana" w:cs="Verdana"/>
                <w:sz w:val="22"/>
                <w:szCs w:val="22"/>
                <w:lang w:val="en-GB"/>
              </w:rPr>
              <w:t>gagagtacatcaggttg</w:t>
            </w:r>
            <w:proofErr w:type="spellEnd"/>
          </w:p>
        </w:tc>
      </w:tr>
      <w:tr w:rsidR="008A77A3" w:rsidRPr="004F44A8" w14:paraId="4BD24FDF" w14:textId="77777777" w:rsidTr="00692464">
        <w:tc>
          <w:tcPr>
            <w:tcW w:w="1524" w:type="dxa"/>
            <w:vAlign w:val="center"/>
          </w:tcPr>
          <w:p w14:paraId="1A98E85E" w14:textId="77777777" w:rsidR="008A77A3" w:rsidRPr="004F44A8" w:rsidRDefault="008A77A3" w:rsidP="004F44A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360" w:lineRule="auto"/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</w:pPr>
            <w:proofErr w:type="spellStart"/>
            <w:r w:rsidRPr="00692464">
              <w:rPr>
                <w:rFonts w:ascii="Verdana" w:hAnsi="Verdana" w:cs="Verdana"/>
                <w:i/>
                <w:sz w:val="22"/>
                <w:szCs w:val="22"/>
                <w:lang w:val="en-GB"/>
              </w:rPr>
              <w:t>yenI</w:t>
            </w:r>
            <w:r w:rsidRPr="004F44A8">
              <w:rPr>
                <w:rFonts w:ascii="Verdana" w:hAnsi="Verdana" w:cs="Verdana"/>
                <w:sz w:val="22"/>
                <w:szCs w:val="22"/>
                <w:lang w:val="en-GB"/>
              </w:rPr>
              <w:t>f</w:t>
            </w:r>
            <w:proofErr w:type="spellEnd"/>
          </w:p>
        </w:tc>
        <w:tc>
          <w:tcPr>
            <w:tcW w:w="8733" w:type="dxa"/>
            <w:vAlign w:val="center"/>
          </w:tcPr>
          <w:p w14:paraId="771716CB" w14:textId="77777777" w:rsidR="008A77A3" w:rsidRPr="004F44A8" w:rsidRDefault="008A77A3" w:rsidP="004F44A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360" w:lineRule="auto"/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</w:pPr>
            <w:proofErr w:type="spellStart"/>
            <w:r w:rsidRPr="004F44A8">
              <w:rPr>
                <w:rFonts w:ascii="Verdana" w:hAnsi="Verdana" w:cs="Verdana"/>
                <w:sz w:val="22"/>
                <w:szCs w:val="22"/>
                <w:lang w:val="en-GB"/>
              </w:rPr>
              <w:t>ctgcactcgctaagtctc</w:t>
            </w:r>
            <w:proofErr w:type="spellEnd"/>
          </w:p>
        </w:tc>
      </w:tr>
      <w:tr w:rsidR="008A77A3" w:rsidRPr="004F44A8" w14:paraId="5DE188AC" w14:textId="77777777" w:rsidTr="00692464">
        <w:tc>
          <w:tcPr>
            <w:tcW w:w="1524" w:type="dxa"/>
            <w:vAlign w:val="center"/>
          </w:tcPr>
          <w:p w14:paraId="5E4F0E07" w14:textId="77777777" w:rsidR="008A77A3" w:rsidRPr="004F44A8" w:rsidRDefault="008A77A3" w:rsidP="004F44A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360" w:lineRule="auto"/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</w:pPr>
            <w:proofErr w:type="spellStart"/>
            <w:r w:rsidRPr="00692464">
              <w:rPr>
                <w:rFonts w:ascii="Verdana" w:hAnsi="Verdana" w:cs="Verdana"/>
                <w:i/>
                <w:sz w:val="22"/>
                <w:szCs w:val="22"/>
                <w:lang w:val="en-GB"/>
              </w:rPr>
              <w:t>yenI</w:t>
            </w:r>
            <w:r w:rsidRPr="004F44A8">
              <w:rPr>
                <w:rFonts w:ascii="Verdana" w:hAnsi="Verdana" w:cs="Verdana"/>
                <w:sz w:val="22"/>
                <w:szCs w:val="22"/>
                <w:lang w:val="en-GB"/>
              </w:rPr>
              <w:t>r</w:t>
            </w:r>
            <w:proofErr w:type="spellEnd"/>
          </w:p>
        </w:tc>
        <w:tc>
          <w:tcPr>
            <w:tcW w:w="8733" w:type="dxa"/>
            <w:vAlign w:val="center"/>
          </w:tcPr>
          <w:p w14:paraId="19DA1197" w14:textId="77777777" w:rsidR="008A77A3" w:rsidRPr="004F44A8" w:rsidRDefault="008A77A3" w:rsidP="004F44A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360" w:lineRule="auto"/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</w:pPr>
            <w:proofErr w:type="spellStart"/>
            <w:r w:rsidRPr="004F44A8">
              <w:rPr>
                <w:rFonts w:ascii="Verdana" w:hAnsi="Verdana" w:cs="Verdana"/>
                <w:sz w:val="22"/>
                <w:szCs w:val="22"/>
                <w:lang w:val="en-GB"/>
              </w:rPr>
              <w:t>ccaagcacgcaataagg</w:t>
            </w:r>
            <w:proofErr w:type="spellEnd"/>
          </w:p>
        </w:tc>
      </w:tr>
      <w:tr w:rsidR="008A77A3" w:rsidRPr="004F44A8" w14:paraId="30E4DE22" w14:textId="77777777" w:rsidTr="00692464">
        <w:tc>
          <w:tcPr>
            <w:tcW w:w="1524" w:type="dxa"/>
            <w:vAlign w:val="center"/>
          </w:tcPr>
          <w:p w14:paraId="30451EE1" w14:textId="77777777" w:rsidR="008A77A3" w:rsidRPr="004F44A8" w:rsidRDefault="008A77A3" w:rsidP="004F44A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360" w:lineRule="auto"/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</w:pPr>
            <w:proofErr w:type="spellStart"/>
            <w:r w:rsidRPr="00692464">
              <w:rPr>
                <w:rFonts w:ascii="Verdana" w:hAnsi="Verdana" w:cs="Verdana"/>
                <w:i/>
                <w:sz w:val="22"/>
                <w:szCs w:val="22"/>
                <w:lang w:val="en-GB"/>
              </w:rPr>
              <w:t>ycoR</w:t>
            </w:r>
            <w:r w:rsidRPr="004F44A8">
              <w:rPr>
                <w:rFonts w:ascii="Verdana" w:hAnsi="Verdana" w:cs="Verdana"/>
                <w:sz w:val="22"/>
                <w:szCs w:val="22"/>
                <w:lang w:val="en-GB"/>
              </w:rPr>
              <w:t>f</w:t>
            </w:r>
            <w:proofErr w:type="spellEnd"/>
          </w:p>
        </w:tc>
        <w:tc>
          <w:tcPr>
            <w:tcW w:w="8733" w:type="dxa"/>
            <w:vAlign w:val="center"/>
          </w:tcPr>
          <w:p w14:paraId="66BE62E5" w14:textId="77777777" w:rsidR="008A77A3" w:rsidRPr="004F44A8" w:rsidRDefault="008A77A3" w:rsidP="004F44A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</w:pPr>
            <w:proofErr w:type="spellStart"/>
            <w:r w:rsidRPr="004F44A8">
              <w:rPr>
                <w:rFonts w:ascii="Verdana" w:hAnsi="Verdana" w:cs="Verdana"/>
                <w:sz w:val="22"/>
                <w:szCs w:val="22"/>
                <w:lang w:val="en-GB"/>
              </w:rPr>
              <w:t>ggattttattaaggaggtg</w:t>
            </w:r>
            <w:proofErr w:type="spellEnd"/>
          </w:p>
        </w:tc>
      </w:tr>
      <w:tr w:rsidR="008A77A3" w:rsidRPr="004F44A8" w14:paraId="1B0848B0" w14:textId="77777777" w:rsidTr="00692464">
        <w:tc>
          <w:tcPr>
            <w:tcW w:w="1524" w:type="dxa"/>
            <w:vAlign w:val="center"/>
          </w:tcPr>
          <w:p w14:paraId="572A8A41" w14:textId="77777777" w:rsidR="008A77A3" w:rsidRPr="004F44A8" w:rsidRDefault="008A77A3" w:rsidP="004F44A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360" w:lineRule="auto"/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</w:pPr>
            <w:proofErr w:type="spellStart"/>
            <w:r w:rsidRPr="00692464">
              <w:rPr>
                <w:rFonts w:ascii="Verdana" w:hAnsi="Verdana" w:cs="Verdana"/>
                <w:i/>
                <w:sz w:val="22"/>
                <w:szCs w:val="22"/>
                <w:lang w:val="en-GB"/>
              </w:rPr>
              <w:t>ycoR</w:t>
            </w:r>
            <w:r w:rsidRPr="004F44A8">
              <w:rPr>
                <w:rFonts w:ascii="Verdana" w:hAnsi="Verdana" w:cs="Verdana"/>
                <w:sz w:val="22"/>
                <w:szCs w:val="22"/>
                <w:lang w:val="en-GB"/>
              </w:rPr>
              <w:t>r</w:t>
            </w:r>
            <w:proofErr w:type="spellEnd"/>
          </w:p>
        </w:tc>
        <w:tc>
          <w:tcPr>
            <w:tcW w:w="8733" w:type="dxa"/>
            <w:vAlign w:val="center"/>
          </w:tcPr>
          <w:p w14:paraId="1606B988" w14:textId="77777777" w:rsidR="008A77A3" w:rsidRPr="004F44A8" w:rsidRDefault="008A77A3" w:rsidP="004F44A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360" w:lineRule="auto"/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</w:pPr>
            <w:proofErr w:type="spellStart"/>
            <w:r w:rsidRPr="004F44A8">
              <w:rPr>
                <w:rFonts w:ascii="Verdana" w:hAnsi="Verdana" w:cs="Verdana"/>
                <w:sz w:val="22"/>
                <w:szCs w:val="22"/>
                <w:lang w:val="en-GB"/>
              </w:rPr>
              <w:t>ccaagtaagggagcatag</w:t>
            </w:r>
            <w:proofErr w:type="spellEnd"/>
          </w:p>
        </w:tc>
      </w:tr>
      <w:tr w:rsidR="008A77A3" w:rsidRPr="004F44A8" w14:paraId="1F9039C6" w14:textId="77777777" w:rsidTr="00692464">
        <w:tc>
          <w:tcPr>
            <w:tcW w:w="1524" w:type="dxa"/>
            <w:vAlign w:val="center"/>
          </w:tcPr>
          <w:p w14:paraId="27D936D8" w14:textId="77777777" w:rsidR="008A77A3" w:rsidRPr="004F44A8" w:rsidRDefault="008A77A3" w:rsidP="004F44A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60" w:lineRule="auto"/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</w:pPr>
          </w:p>
        </w:tc>
        <w:tc>
          <w:tcPr>
            <w:tcW w:w="8733" w:type="dxa"/>
            <w:vAlign w:val="center"/>
          </w:tcPr>
          <w:p w14:paraId="5319CB11" w14:textId="77777777" w:rsidR="008A77A3" w:rsidRPr="004F44A8" w:rsidRDefault="008A77A3" w:rsidP="004F44A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60" w:lineRule="auto"/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</w:pPr>
          </w:p>
        </w:tc>
      </w:tr>
      <w:tr w:rsidR="008A77A3" w:rsidRPr="004F44A8" w14:paraId="54C7DCFE" w14:textId="77777777" w:rsidTr="00692464">
        <w:tc>
          <w:tcPr>
            <w:tcW w:w="1524" w:type="dxa"/>
            <w:vAlign w:val="center"/>
          </w:tcPr>
          <w:p w14:paraId="7B05184C" w14:textId="69A6B0C5" w:rsidR="008A77A3" w:rsidRPr="004F44A8" w:rsidRDefault="008A77A3" w:rsidP="004F44A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</w:pPr>
          </w:p>
        </w:tc>
        <w:tc>
          <w:tcPr>
            <w:tcW w:w="8733" w:type="dxa"/>
            <w:vAlign w:val="center"/>
          </w:tcPr>
          <w:p w14:paraId="0D8224BB" w14:textId="73DD611B" w:rsidR="008A77A3" w:rsidRPr="004F44A8" w:rsidRDefault="00AA5011" w:rsidP="004F44A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360" w:lineRule="auto"/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</w:pPr>
            <w:r w:rsidRPr="004F44A8">
              <w:rPr>
                <w:rFonts w:ascii="Verdana" w:hAnsi="Verdana" w:cs="Verdana"/>
                <w:b/>
                <w:bCs/>
                <w:sz w:val="22"/>
                <w:szCs w:val="22"/>
                <w:lang w:val="en-GB"/>
              </w:rPr>
              <w:t>Primers for mutagenesis</w:t>
            </w:r>
          </w:p>
        </w:tc>
      </w:tr>
      <w:tr w:rsidR="008A77A3" w:rsidRPr="004F44A8" w14:paraId="7E1A70D3" w14:textId="77777777" w:rsidTr="00692464">
        <w:tc>
          <w:tcPr>
            <w:tcW w:w="1524" w:type="dxa"/>
            <w:vAlign w:val="center"/>
          </w:tcPr>
          <w:p w14:paraId="1275EBEB" w14:textId="77777777" w:rsidR="008A77A3" w:rsidRPr="004F44A8" w:rsidRDefault="008A77A3" w:rsidP="004F44A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360" w:lineRule="auto"/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</w:pPr>
            <w:proofErr w:type="spellStart"/>
            <w:r w:rsidRPr="00692464">
              <w:rPr>
                <w:rFonts w:ascii="Verdana" w:hAnsi="Verdana" w:cs="Verdana"/>
                <w:i/>
                <w:sz w:val="22"/>
                <w:szCs w:val="22"/>
                <w:lang w:val="en-GB"/>
              </w:rPr>
              <w:t>yenR</w:t>
            </w:r>
            <w:r w:rsidRPr="004F44A8">
              <w:rPr>
                <w:rFonts w:ascii="Verdana" w:hAnsi="Verdana" w:cs="Verdana"/>
                <w:sz w:val="22"/>
                <w:szCs w:val="22"/>
                <w:lang w:val="en-GB"/>
              </w:rPr>
              <w:t>Kan</w:t>
            </w:r>
            <w:proofErr w:type="spellEnd"/>
            <w:r w:rsidRPr="004F44A8">
              <w:rPr>
                <w:rFonts w:ascii="Verdana" w:hAnsi="Verdana" w:cs="Verdana"/>
                <w:sz w:val="22"/>
                <w:szCs w:val="22"/>
                <w:lang w:val="en-GB"/>
              </w:rPr>
              <w:t>-f</w:t>
            </w:r>
          </w:p>
        </w:tc>
        <w:tc>
          <w:tcPr>
            <w:tcW w:w="8733" w:type="dxa"/>
            <w:vAlign w:val="center"/>
          </w:tcPr>
          <w:p w14:paraId="50E86293" w14:textId="77777777" w:rsidR="008A77A3" w:rsidRPr="004F44A8" w:rsidRDefault="008A77A3" w:rsidP="004F44A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360" w:lineRule="auto"/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</w:pPr>
            <w:r w:rsidRPr="004F44A8">
              <w:rPr>
                <w:rFonts w:ascii="Verdana" w:hAnsi="Verdana" w:cs="Verdana"/>
                <w:sz w:val="22"/>
                <w:szCs w:val="22"/>
                <w:lang w:val="en-GB"/>
              </w:rPr>
              <w:t>aattgtattgttacattatacacagagtagaattggcctattatgataattgaaagccacgttgtgtctcaa</w:t>
            </w:r>
          </w:p>
        </w:tc>
      </w:tr>
      <w:tr w:rsidR="008A77A3" w:rsidRPr="004F44A8" w14:paraId="2EA76780" w14:textId="77777777" w:rsidTr="00692464">
        <w:tc>
          <w:tcPr>
            <w:tcW w:w="1524" w:type="dxa"/>
            <w:vAlign w:val="center"/>
          </w:tcPr>
          <w:p w14:paraId="57673D2C" w14:textId="77777777" w:rsidR="008A77A3" w:rsidRPr="004F44A8" w:rsidRDefault="008A77A3" w:rsidP="004F44A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360" w:lineRule="auto"/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</w:pPr>
            <w:proofErr w:type="spellStart"/>
            <w:r w:rsidRPr="00692464">
              <w:rPr>
                <w:rFonts w:ascii="Verdana" w:hAnsi="Verdana" w:cs="Verdana"/>
                <w:i/>
                <w:sz w:val="22"/>
                <w:szCs w:val="22"/>
                <w:lang w:val="en-GB"/>
              </w:rPr>
              <w:t>yenR</w:t>
            </w:r>
            <w:r w:rsidRPr="004F44A8">
              <w:rPr>
                <w:rFonts w:ascii="Verdana" w:hAnsi="Verdana" w:cs="Verdana"/>
                <w:sz w:val="22"/>
                <w:szCs w:val="22"/>
                <w:lang w:val="en-GB"/>
              </w:rPr>
              <w:t>Kan</w:t>
            </w:r>
            <w:proofErr w:type="spellEnd"/>
            <w:r w:rsidRPr="004F44A8">
              <w:rPr>
                <w:rFonts w:ascii="Verdana" w:hAnsi="Verdana" w:cs="Verdana"/>
                <w:sz w:val="22"/>
                <w:szCs w:val="22"/>
                <w:lang w:val="en-GB"/>
              </w:rPr>
              <w:t>-r</w:t>
            </w:r>
          </w:p>
        </w:tc>
        <w:tc>
          <w:tcPr>
            <w:tcW w:w="8733" w:type="dxa"/>
            <w:vAlign w:val="center"/>
          </w:tcPr>
          <w:p w14:paraId="2EA297D4" w14:textId="77777777" w:rsidR="008A77A3" w:rsidRPr="004F44A8" w:rsidRDefault="008A77A3" w:rsidP="004F44A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360" w:lineRule="auto"/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</w:pPr>
            <w:r w:rsidRPr="004F44A8">
              <w:rPr>
                <w:rFonts w:ascii="Verdana" w:hAnsi="Verdana" w:cs="Verdana"/>
                <w:sz w:val="22"/>
                <w:szCs w:val="22"/>
                <w:lang w:val="en-GB"/>
              </w:rPr>
              <w:t>aagtttcaactctatgccaagccttattgcgtgcttggcatttaaaacaccttagaaaaactcatcgagcat</w:t>
            </w:r>
          </w:p>
        </w:tc>
      </w:tr>
      <w:tr w:rsidR="008A77A3" w:rsidRPr="004F44A8" w14:paraId="221DF334" w14:textId="77777777" w:rsidTr="00692464">
        <w:tc>
          <w:tcPr>
            <w:tcW w:w="1524" w:type="dxa"/>
            <w:vAlign w:val="center"/>
          </w:tcPr>
          <w:p w14:paraId="673A57EA" w14:textId="77777777" w:rsidR="008A77A3" w:rsidRPr="004F44A8" w:rsidRDefault="008A77A3" w:rsidP="004F44A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360" w:lineRule="auto"/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</w:pPr>
            <w:proofErr w:type="spellStart"/>
            <w:r w:rsidRPr="00692464">
              <w:rPr>
                <w:rFonts w:ascii="Verdana" w:hAnsi="Verdana" w:cs="Verdana"/>
                <w:i/>
                <w:sz w:val="22"/>
                <w:szCs w:val="22"/>
                <w:lang w:val="en-GB"/>
              </w:rPr>
              <w:t>yenI</w:t>
            </w:r>
            <w:r w:rsidRPr="004F44A8">
              <w:rPr>
                <w:rFonts w:ascii="Verdana" w:hAnsi="Verdana" w:cs="Verdana"/>
                <w:sz w:val="22"/>
                <w:szCs w:val="22"/>
                <w:lang w:val="en-GB"/>
              </w:rPr>
              <w:t>Cm</w:t>
            </w:r>
            <w:proofErr w:type="spellEnd"/>
            <w:r w:rsidRPr="004F44A8">
              <w:rPr>
                <w:rFonts w:ascii="Verdana" w:hAnsi="Verdana" w:cs="Verdana"/>
                <w:sz w:val="22"/>
                <w:szCs w:val="22"/>
                <w:lang w:val="en-GB"/>
              </w:rPr>
              <w:t>-f</w:t>
            </w:r>
          </w:p>
        </w:tc>
        <w:tc>
          <w:tcPr>
            <w:tcW w:w="8733" w:type="dxa"/>
            <w:vAlign w:val="center"/>
          </w:tcPr>
          <w:p w14:paraId="444B919C" w14:textId="77777777" w:rsidR="008A77A3" w:rsidRPr="004F44A8" w:rsidRDefault="008A77A3" w:rsidP="004F44A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</w:pPr>
            <w:r w:rsidRPr="004F44A8">
              <w:rPr>
                <w:rFonts w:ascii="Verdana" w:hAnsi="Verdana" w:cs="Verdana"/>
                <w:sz w:val="22"/>
                <w:szCs w:val="22"/>
                <w:lang w:val="en-GB"/>
              </w:rPr>
              <w:t>cgtgtacgatgttgttttaattaaataactttggtttttattatgttaaaagttgatcggcacgtaagaggt</w:t>
            </w:r>
          </w:p>
        </w:tc>
      </w:tr>
      <w:tr w:rsidR="008A77A3" w:rsidRPr="004F44A8" w14:paraId="551AF8DD" w14:textId="77777777" w:rsidTr="00692464">
        <w:tc>
          <w:tcPr>
            <w:tcW w:w="1524" w:type="dxa"/>
            <w:vAlign w:val="center"/>
          </w:tcPr>
          <w:p w14:paraId="7207CA16" w14:textId="77777777" w:rsidR="008A77A3" w:rsidRPr="004F44A8" w:rsidRDefault="008A77A3" w:rsidP="004F44A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360" w:lineRule="auto"/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</w:pPr>
            <w:proofErr w:type="spellStart"/>
            <w:r w:rsidRPr="00692464">
              <w:rPr>
                <w:rFonts w:ascii="Verdana" w:hAnsi="Verdana" w:cs="Verdana"/>
                <w:i/>
                <w:sz w:val="22"/>
                <w:szCs w:val="22"/>
                <w:lang w:val="en-GB"/>
              </w:rPr>
              <w:t>yenI</w:t>
            </w:r>
            <w:r w:rsidRPr="004F44A8">
              <w:rPr>
                <w:rFonts w:ascii="Verdana" w:hAnsi="Verdana" w:cs="Verdana"/>
                <w:sz w:val="22"/>
                <w:szCs w:val="22"/>
                <w:lang w:val="en-GB"/>
              </w:rPr>
              <w:t>Cm</w:t>
            </w:r>
            <w:proofErr w:type="spellEnd"/>
            <w:r w:rsidRPr="004F44A8">
              <w:rPr>
                <w:rFonts w:ascii="Verdana" w:hAnsi="Verdana" w:cs="Verdana"/>
                <w:sz w:val="22"/>
                <w:szCs w:val="22"/>
                <w:lang w:val="en-GB"/>
              </w:rPr>
              <w:t>-r</w:t>
            </w:r>
          </w:p>
        </w:tc>
        <w:tc>
          <w:tcPr>
            <w:tcW w:w="8733" w:type="dxa"/>
            <w:vAlign w:val="center"/>
          </w:tcPr>
          <w:p w14:paraId="2FE090AD" w14:textId="77777777" w:rsidR="008A77A3" w:rsidRPr="004F44A8" w:rsidRDefault="008A77A3" w:rsidP="004F44A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</w:pPr>
            <w:r w:rsidRPr="004F44A8">
              <w:rPr>
                <w:rFonts w:ascii="Verdana" w:hAnsi="Verdana" w:cs="Verdana"/>
                <w:sz w:val="22"/>
                <w:szCs w:val="22"/>
                <w:lang w:val="en-GB"/>
              </w:rPr>
              <w:t>agcacgcaataaggcttggcatagagttgaaacttattaaacctatttaatttacgccccgccctgccactc</w:t>
            </w:r>
          </w:p>
        </w:tc>
      </w:tr>
      <w:tr w:rsidR="008A77A3" w:rsidRPr="004F44A8" w14:paraId="7BD97C55" w14:textId="77777777" w:rsidTr="00692464">
        <w:tc>
          <w:tcPr>
            <w:tcW w:w="1524" w:type="dxa"/>
            <w:vAlign w:val="center"/>
          </w:tcPr>
          <w:p w14:paraId="06CA2316" w14:textId="77777777" w:rsidR="008A77A3" w:rsidRPr="004F44A8" w:rsidRDefault="008A77A3" w:rsidP="004F44A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360" w:lineRule="auto"/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</w:pPr>
            <w:proofErr w:type="spellStart"/>
            <w:r w:rsidRPr="00692464">
              <w:rPr>
                <w:rFonts w:ascii="Verdana" w:hAnsi="Verdana" w:cs="Verdana"/>
                <w:i/>
                <w:sz w:val="22"/>
                <w:szCs w:val="22"/>
                <w:lang w:val="en-GB"/>
              </w:rPr>
              <w:t>ycoR</w:t>
            </w:r>
            <w:r w:rsidRPr="004F44A8">
              <w:rPr>
                <w:rFonts w:ascii="Verdana" w:hAnsi="Verdana" w:cs="Verdana"/>
                <w:sz w:val="22"/>
                <w:szCs w:val="22"/>
                <w:lang w:val="en-GB"/>
              </w:rPr>
              <w:t>Sm</w:t>
            </w:r>
            <w:proofErr w:type="spellEnd"/>
            <w:r w:rsidRPr="004F44A8">
              <w:rPr>
                <w:rFonts w:ascii="Verdana" w:hAnsi="Verdana" w:cs="Verdana"/>
                <w:sz w:val="22"/>
                <w:szCs w:val="22"/>
                <w:lang w:val="en-GB"/>
              </w:rPr>
              <w:t>-f</w:t>
            </w:r>
          </w:p>
        </w:tc>
        <w:tc>
          <w:tcPr>
            <w:tcW w:w="8733" w:type="dxa"/>
            <w:vAlign w:val="center"/>
          </w:tcPr>
          <w:p w14:paraId="13B0AC95" w14:textId="77777777" w:rsidR="008A77A3" w:rsidRPr="004F44A8" w:rsidRDefault="008A77A3" w:rsidP="004F44A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</w:pPr>
            <w:r w:rsidRPr="004F44A8">
              <w:rPr>
                <w:rFonts w:ascii="Verdana" w:hAnsi="Verdana" w:cs="Verdana"/>
                <w:sz w:val="22"/>
                <w:szCs w:val="22"/>
                <w:lang w:val="en-GB"/>
              </w:rPr>
              <w:t>ctcgaaaaatacagaaaaatcagatatgcatatgcaataatgaataagagagttttcatggcttgttatgac</w:t>
            </w:r>
          </w:p>
        </w:tc>
      </w:tr>
      <w:tr w:rsidR="008A77A3" w:rsidRPr="004F44A8" w14:paraId="2D1761D5" w14:textId="77777777" w:rsidTr="00692464">
        <w:tc>
          <w:tcPr>
            <w:tcW w:w="1524" w:type="dxa"/>
            <w:vAlign w:val="center"/>
          </w:tcPr>
          <w:p w14:paraId="6183CF86" w14:textId="77777777" w:rsidR="008A77A3" w:rsidRPr="004F44A8" w:rsidRDefault="008A77A3" w:rsidP="004F44A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360" w:lineRule="auto"/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</w:pPr>
            <w:proofErr w:type="spellStart"/>
            <w:r w:rsidRPr="00692464">
              <w:rPr>
                <w:rFonts w:ascii="Verdana" w:hAnsi="Verdana" w:cs="Verdana"/>
                <w:i/>
                <w:sz w:val="22"/>
                <w:szCs w:val="22"/>
                <w:lang w:val="en-GB"/>
              </w:rPr>
              <w:t>ycoR</w:t>
            </w:r>
            <w:r w:rsidRPr="004F44A8">
              <w:rPr>
                <w:rFonts w:ascii="Verdana" w:hAnsi="Verdana" w:cs="Verdana"/>
                <w:sz w:val="22"/>
                <w:szCs w:val="22"/>
                <w:lang w:val="en-GB"/>
              </w:rPr>
              <w:t>Sm</w:t>
            </w:r>
            <w:proofErr w:type="spellEnd"/>
            <w:r w:rsidRPr="004F44A8">
              <w:rPr>
                <w:rFonts w:ascii="Verdana" w:hAnsi="Verdana" w:cs="Verdana"/>
                <w:sz w:val="22"/>
                <w:szCs w:val="22"/>
                <w:lang w:val="en-GB"/>
              </w:rPr>
              <w:t>-r</w:t>
            </w:r>
          </w:p>
        </w:tc>
        <w:tc>
          <w:tcPr>
            <w:tcW w:w="8733" w:type="dxa"/>
            <w:vAlign w:val="center"/>
          </w:tcPr>
          <w:p w14:paraId="18BD3142" w14:textId="77777777" w:rsidR="008A77A3" w:rsidRPr="004F44A8" w:rsidRDefault="008A77A3" w:rsidP="004F44A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</w:pPr>
            <w:r w:rsidRPr="004F44A8">
              <w:rPr>
                <w:rFonts w:ascii="Verdana" w:hAnsi="Verdana" w:cs="Verdana"/>
                <w:sz w:val="22"/>
                <w:szCs w:val="22"/>
                <w:lang w:val="en-GB"/>
              </w:rPr>
              <w:t>ggatggatcaagaaaacacttggccattatctttgtatactaggaataaacttatttgccgactaccttggt</w:t>
            </w:r>
          </w:p>
        </w:tc>
      </w:tr>
      <w:tr w:rsidR="008A77A3" w:rsidRPr="004F44A8" w14:paraId="2147CCFD" w14:textId="77777777" w:rsidTr="00692464">
        <w:tc>
          <w:tcPr>
            <w:tcW w:w="1524" w:type="dxa"/>
            <w:vAlign w:val="center"/>
          </w:tcPr>
          <w:p w14:paraId="5CF84159" w14:textId="77777777" w:rsidR="008A77A3" w:rsidRPr="004F44A8" w:rsidRDefault="008A77A3" w:rsidP="004F44A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60" w:lineRule="auto"/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</w:pPr>
          </w:p>
        </w:tc>
        <w:tc>
          <w:tcPr>
            <w:tcW w:w="8733" w:type="dxa"/>
            <w:vAlign w:val="center"/>
          </w:tcPr>
          <w:p w14:paraId="3AEFEC44" w14:textId="77777777" w:rsidR="008A77A3" w:rsidRPr="004F44A8" w:rsidRDefault="008A77A3" w:rsidP="004F44A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60" w:lineRule="auto"/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</w:pPr>
          </w:p>
        </w:tc>
      </w:tr>
      <w:tr w:rsidR="008A77A3" w:rsidRPr="004F44A8" w14:paraId="53E4A5C1" w14:textId="77777777" w:rsidTr="00692464">
        <w:tc>
          <w:tcPr>
            <w:tcW w:w="1524" w:type="dxa"/>
            <w:vAlign w:val="center"/>
          </w:tcPr>
          <w:p w14:paraId="5A8FC90B" w14:textId="3AD85819" w:rsidR="008A77A3" w:rsidRPr="004F44A8" w:rsidRDefault="008A77A3" w:rsidP="004F44A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360" w:lineRule="auto"/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</w:pPr>
          </w:p>
        </w:tc>
        <w:tc>
          <w:tcPr>
            <w:tcW w:w="8733" w:type="dxa"/>
            <w:vAlign w:val="center"/>
          </w:tcPr>
          <w:p w14:paraId="5920A19B" w14:textId="0742EFA2" w:rsidR="008A77A3" w:rsidRPr="004F44A8" w:rsidRDefault="008A77A3" w:rsidP="004F44A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360" w:lineRule="auto"/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</w:pPr>
            <w:r w:rsidRPr="004F44A8">
              <w:rPr>
                <w:rFonts w:ascii="Verdana" w:hAnsi="Verdana" w:cs="Verdana"/>
                <w:b/>
                <w:bCs/>
                <w:sz w:val="22"/>
                <w:szCs w:val="22"/>
                <w:lang w:val="en-GB"/>
              </w:rPr>
              <w:t xml:space="preserve">Primers to amplify the </w:t>
            </w:r>
            <w:r w:rsidRPr="004F44A8">
              <w:rPr>
                <w:rFonts w:ascii="Verdana" w:hAnsi="Verdana" w:cs="Verdana"/>
                <w:b/>
                <w:bCs/>
                <w:i/>
                <w:iCs/>
                <w:sz w:val="22"/>
                <w:szCs w:val="22"/>
                <w:lang w:val="en-GB"/>
              </w:rPr>
              <w:t>ycoR</w:t>
            </w:r>
            <w:r w:rsidR="00AA5011" w:rsidRPr="004F44A8">
              <w:rPr>
                <w:rFonts w:ascii="Verdana" w:hAnsi="Verdana" w:cs="Verdana"/>
                <w:b/>
                <w:bCs/>
                <w:sz w:val="22"/>
                <w:szCs w:val="22"/>
                <w:lang w:val="en-GB"/>
              </w:rPr>
              <w:t xml:space="preserve"> locus</w:t>
            </w:r>
          </w:p>
        </w:tc>
      </w:tr>
      <w:tr w:rsidR="008A77A3" w:rsidRPr="004F44A8" w14:paraId="0055E91B" w14:textId="77777777" w:rsidTr="00692464">
        <w:tc>
          <w:tcPr>
            <w:tcW w:w="1524" w:type="dxa"/>
            <w:vAlign w:val="center"/>
          </w:tcPr>
          <w:p w14:paraId="05B7ACEA" w14:textId="77777777" w:rsidR="008A77A3" w:rsidRPr="004F44A8" w:rsidRDefault="008A77A3" w:rsidP="004F44A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360" w:lineRule="auto"/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</w:pPr>
            <w:proofErr w:type="spellStart"/>
            <w:r w:rsidRPr="00692464">
              <w:rPr>
                <w:rFonts w:ascii="Verdana" w:hAnsi="Verdana" w:cs="Verdana"/>
                <w:i/>
                <w:sz w:val="22"/>
                <w:szCs w:val="22"/>
                <w:lang w:val="en-GB"/>
              </w:rPr>
              <w:t>ycoR</w:t>
            </w:r>
            <w:r w:rsidRPr="004F44A8">
              <w:rPr>
                <w:rFonts w:ascii="Verdana" w:hAnsi="Verdana" w:cs="Verdana"/>
                <w:sz w:val="22"/>
                <w:szCs w:val="22"/>
                <w:lang w:val="en-GB"/>
              </w:rPr>
              <w:t>flankF</w:t>
            </w:r>
            <w:proofErr w:type="spellEnd"/>
            <w:r w:rsidRPr="004F44A8">
              <w:rPr>
                <w:rFonts w:ascii="Verdana" w:hAnsi="Verdana" w:cs="Verdana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8733" w:type="dxa"/>
            <w:vAlign w:val="center"/>
          </w:tcPr>
          <w:p w14:paraId="727151A4" w14:textId="6082FD76" w:rsidR="008A77A3" w:rsidRPr="004F44A8" w:rsidRDefault="0098167E" w:rsidP="004F44A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60" w:lineRule="auto"/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</w:pPr>
            <w:proofErr w:type="spellStart"/>
            <w:r w:rsidRPr="004F44A8"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  <w:t>cacaatctcactcaaggc</w:t>
            </w:r>
            <w:proofErr w:type="spellEnd"/>
          </w:p>
        </w:tc>
      </w:tr>
      <w:tr w:rsidR="008A77A3" w:rsidRPr="004F44A8" w14:paraId="6962F7B5" w14:textId="77777777" w:rsidTr="00692464">
        <w:tc>
          <w:tcPr>
            <w:tcW w:w="1524" w:type="dxa"/>
            <w:vAlign w:val="center"/>
          </w:tcPr>
          <w:p w14:paraId="7ADC7344" w14:textId="77777777" w:rsidR="008A77A3" w:rsidRPr="004F44A8" w:rsidRDefault="008A77A3" w:rsidP="004F44A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360" w:lineRule="auto"/>
              <w:rPr>
                <w:rFonts w:ascii="Verdana" w:hAnsi="Verdana" w:cs="Helvetica"/>
                <w:color w:val="auto"/>
                <w:kern w:val="1"/>
                <w:sz w:val="22"/>
                <w:szCs w:val="22"/>
                <w:lang w:val="en-GB"/>
              </w:rPr>
            </w:pPr>
            <w:proofErr w:type="spellStart"/>
            <w:r w:rsidRPr="00692464">
              <w:rPr>
                <w:rFonts w:ascii="Verdana" w:hAnsi="Verdana" w:cs="Verdana"/>
                <w:i/>
                <w:sz w:val="22"/>
                <w:szCs w:val="22"/>
                <w:lang w:val="en-GB"/>
              </w:rPr>
              <w:t>ycoR</w:t>
            </w:r>
            <w:r w:rsidRPr="004F44A8">
              <w:rPr>
                <w:rFonts w:ascii="Verdana" w:hAnsi="Verdana" w:cs="Verdana"/>
                <w:sz w:val="22"/>
                <w:szCs w:val="22"/>
                <w:lang w:val="en-GB"/>
              </w:rPr>
              <w:t>flankR</w:t>
            </w:r>
            <w:proofErr w:type="spellEnd"/>
            <w:r w:rsidRPr="004F44A8">
              <w:rPr>
                <w:rFonts w:ascii="Verdana" w:hAnsi="Verdana" w:cs="Verdana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8733" w:type="dxa"/>
            <w:vAlign w:val="center"/>
          </w:tcPr>
          <w:p w14:paraId="763EFC53" w14:textId="3C3C1C7D" w:rsidR="008A77A3" w:rsidRPr="004F44A8" w:rsidRDefault="0098167E" w:rsidP="004F44A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60" w:lineRule="auto"/>
              <w:rPr>
                <w:rFonts w:ascii="Verdana" w:hAnsi="Verdana" w:cs="Verdana"/>
                <w:sz w:val="22"/>
                <w:szCs w:val="22"/>
                <w:lang w:val="en-GB"/>
              </w:rPr>
            </w:pPr>
            <w:proofErr w:type="spellStart"/>
            <w:r w:rsidRPr="004F44A8">
              <w:rPr>
                <w:rFonts w:ascii="Verdana" w:hAnsi="Verdana" w:cs="Verdana"/>
                <w:sz w:val="22"/>
                <w:szCs w:val="22"/>
                <w:lang w:val="en-GB"/>
              </w:rPr>
              <w:t>gcgtatccagatccatc</w:t>
            </w:r>
            <w:proofErr w:type="spellEnd"/>
          </w:p>
        </w:tc>
      </w:tr>
      <w:tr w:rsidR="00460A5D" w:rsidRPr="004F44A8" w14:paraId="327AEE84" w14:textId="77777777" w:rsidTr="00692464">
        <w:tc>
          <w:tcPr>
            <w:tcW w:w="1524" w:type="dxa"/>
            <w:vAlign w:val="center"/>
          </w:tcPr>
          <w:p w14:paraId="66C1D297" w14:textId="77777777" w:rsidR="00460A5D" w:rsidRPr="004F44A8" w:rsidRDefault="00460A5D" w:rsidP="004F44A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22"/>
                <w:szCs w:val="22"/>
                <w:lang w:val="en-GB"/>
              </w:rPr>
            </w:pPr>
          </w:p>
        </w:tc>
        <w:tc>
          <w:tcPr>
            <w:tcW w:w="8733" w:type="dxa"/>
            <w:vAlign w:val="center"/>
          </w:tcPr>
          <w:p w14:paraId="34B8D973" w14:textId="77777777" w:rsidR="00460A5D" w:rsidRPr="004F44A8" w:rsidRDefault="00460A5D" w:rsidP="004F44A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60" w:lineRule="auto"/>
              <w:rPr>
                <w:rFonts w:ascii="Verdana" w:hAnsi="Verdana" w:cs="Verdana"/>
                <w:sz w:val="22"/>
                <w:szCs w:val="22"/>
                <w:lang w:val="en-GB"/>
              </w:rPr>
            </w:pPr>
          </w:p>
        </w:tc>
      </w:tr>
      <w:tr w:rsidR="003B3A2C" w:rsidRPr="004F44A8" w14:paraId="5DE93CA9" w14:textId="77777777" w:rsidTr="00692464">
        <w:tc>
          <w:tcPr>
            <w:tcW w:w="1524" w:type="dxa"/>
            <w:vAlign w:val="center"/>
          </w:tcPr>
          <w:p w14:paraId="49BD205F" w14:textId="18B896EB" w:rsidR="003B3A2C" w:rsidRPr="004F44A8" w:rsidRDefault="003B3A2C" w:rsidP="004F44A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22"/>
                <w:szCs w:val="22"/>
                <w:lang w:val="en-GB"/>
              </w:rPr>
            </w:pPr>
          </w:p>
        </w:tc>
        <w:tc>
          <w:tcPr>
            <w:tcW w:w="8733" w:type="dxa"/>
            <w:vAlign w:val="center"/>
          </w:tcPr>
          <w:p w14:paraId="778FACE8" w14:textId="166ADFE7" w:rsidR="003B3A2C" w:rsidRPr="004F44A8" w:rsidRDefault="00AD4FDD" w:rsidP="004F44A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60" w:lineRule="auto"/>
              <w:rPr>
                <w:rFonts w:ascii="Verdana" w:hAnsi="Verdana" w:cs="Verdana"/>
                <w:sz w:val="22"/>
                <w:szCs w:val="22"/>
                <w:lang w:val="en-GB"/>
              </w:rPr>
            </w:pPr>
            <w:r w:rsidRPr="004F44A8">
              <w:rPr>
                <w:rFonts w:ascii="Verdana" w:hAnsi="Verdana" w:cs="Verdana"/>
                <w:b/>
                <w:bCs/>
                <w:sz w:val="22"/>
                <w:szCs w:val="22"/>
                <w:lang w:val="en-GB"/>
              </w:rPr>
              <w:t>Primers for QRT-PCR</w:t>
            </w:r>
          </w:p>
        </w:tc>
      </w:tr>
      <w:tr w:rsidR="00AD1FB6" w:rsidRPr="004F44A8" w14:paraId="6C5E1BAA" w14:textId="77777777" w:rsidTr="00692464">
        <w:tc>
          <w:tcPr>
            <w:tcW w:w="1524" w:type="dxa"/>
            <w:vAlign w:val="center"/>
          </w:tcPr>
          <w:p w14:paraId="007ECB76" w14:textId="600F20A7" w:rsidR="00AD1FB6" w:rsidRPr="004F44A8" w:rsidRDefault="00AD1FB6" w:rsidP="004F44A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360" w:lineRule="auto"/>
              <w:rPr>
                <w:rFonts w:ascii="Verdana" w:hAnsi="Verdana" w:cs="Verdana"/>
                <w:bCs/>
                <w:sz w:val="22"/>
                <w:szCs w:val="22"/>
                <w:lang w:val="en-GB"/>
              </w:rPr>
            </w:pPr>
            <w:proofErr w:type="spellStart"/>
            <w:r w:rsidRPr="00692464">
              <w:rPr>
                <w:rFonts w:ascii="Verdana" w:hAnsi="Verdana" w:cs="Verdana"/>
                <w:bCs/>
                <w:i/>
                <w:sz w:val="22"/>
                <w:szCs w:val="22"/>
                <w:lang w:val="en-GB"/>
              </w:rPr>
              <w:t>dnaE</w:t>
            </w:r>
            <w:proofErr w:type="spellEnd"/>
            <w:r w:rsidRPr="004F44A8">
              <w:rPr>
                <w:rFonts w:ascii="Verdana" w:hAnsi="Verdana" w:cs="Verdana"/>
                <w:bCs/>
                <w:sz w:val="22"/>
                <w:szCs w:val="22"/>
                <w:lang w:val="en-GB"/>
              </w:rPr>
              <w:t>-f</w:t>
            </w:r>
          </w:p>
        </w:tc>
        <w:tc>
          <w:tcPr>
            <w:tcW w:w="8733" w:type="dxa"/>
            <w:vAlign w:val="center"/>
          </w:tcPr>
          <w:p w14:paraId="1B502312" w14:textId="24DC1CC4" w:rsidR="00AD1FB6" w:rsidRPr="004F44A8" w:rsidRDefault="00AD1FB6" w:rsidP="004F44A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60" w:lineRule="auto"/>
              <w:rPr>
                <w:rFonts w:ascii="Verdana" w:hAnsi="Verdana" w:cs="Verdana"/>
                <w:bCs/>
                <w:sz w:val="22"/>
                <w:szCs w:val="22"/>
                <w:lang w:val="en-GB"/>
              </w:rPr>
            </w:pPr>
            <w:proofErr w:type="spellStart"/>
            <w:r w:rsidRPr="004F44A8">
              <w:rPr>
                <w:rFonts w:ascii="Verdana" w:hAnsi="Verdana" w:cs="Verdana"/>
                <w:bCs/>
                <w:sz w:val="22"/>
                <w:szCs w:val="22"/>
                <w:lang w:val="en-GB"/>
              </w:rPr>
              <w:t>ccaccggacaggtcagctt</w:t>
            </w:r>
            <w:proofErr w:type="spellEnd"/>
            <w:r w:rsidRPr="004F44A8">
              <w:rPr>
                <w:rFonts w:ascii="Verdana" w:hAnsi="Verdana" w:cs="Verdana"/>
                <w:bCs/>
                <w:sz w:val="22"/>
                <w:szCs w:val="22"/>
                <w:lang w:val="en-GB"/>
              </w:rPr>
              <w:t xml:space="preserve"> </w:t>
            </w:r>
          </w:p>
        </w:tc>
      </w:tr>
      <w:tr w:rsidR="00AD1FB6" w:rsidRPr="004F44A8" w14:paraId="78D73741" w14:textId="77777777" w:rsidTr="00692464">
        <w:tc>
          <w:tcPr>
            <w:tcW w:w="1524" w:type="dxa"/>
            <w:vAlign w:val="center"/>
          </w:tcPr>
          <w:p w14:paraId="715841F4" w14:textId="26235C81" w:rsidR="00AD1FB6" w:rsidRPr="004F44A8" w:rsidRDefault="00AD1FB6" w:rsidP="004F44A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360" w:lineRule="auto"/>
              <w:rPr>
                <w:rFonts w:ascii="Verdana" w:hAnsi="Verdana" w:cs="Verdana"/>
                <w:bCs/>
                <w:sz w:val="22"/>
                <w:szCs w:val="22"/>
                <w:lang w:val="en-GB"/>
              </w:rPr>
            </w:pPr>
            <w:proofErr w:type="spellStart"/>
            <w:r w:rsidRPr="00692464">
              <w:rPr>
                <w:rFonts w:ascii="Verdana" w:hAnsi="Verdana" w:cs="Verdana"/>
                <w:bCs/>
                <w:i/>
                <w:sz w:val="22"/>
                <w:szCs w:val="22"/>
                <w:lang w:val="en-GB"/>
              </w:rPr>
              <w:t>dnaE</w:t>
            </w:r>
            <w:proofErr w:type="spellEnd"/>
            <w:r w:rsidRPr="004F44A8">
              <w:rPr>
                <w:rFonts w:ascii="Verdana" w:hAnsi="Verdana" w:cs="Verdana"/>
                <w:bCs/>
                <w:sz w:val="22"/>
                <w:szCs w:val="22"/>
                <w:lang w:val="en-GB"/>
              </w:rPr>
              <w:t>-r</w:t>
            </w:r>
          </w:p>
        </w:tc>
        <w:tc>
          <w:tcPr>
            <w:tcW w:w="8733" w:type="dxa"/>
            <w:vAlign w:val="center"/>
          </w:tcPr>
          <w:p w14:paraId="61E7132B" w14:textId="6BB36762" w:rsidR="00AD1FB6" w:rsidRPr="004F44A8" w:rsidRDefault="00AD1FB6" w:rsidP="004F44A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60" w:lineRule="auto"/>
              <w:rPr>
                <w:rFonts w:ascii="Verdana" w:hAnsi="Verdana" w:cs="Verdana"/>
                <w:bCs/>
                <w:sz w:val="22"/>
                <w:szCs w:val="22"/>
                <w:lang w:val="en-GB"/>
              </w:rPr>
            </w:pPr>
            <w:proofErr w:type="spellStart"/>
            <w:r w:rsidRPr="004F44A8">
              <w:rPr>
                <w:rFonts w:ascii="Verdana" w:hAnsi="Verdana" w:cs="Verdana"/>
                <w:bCs/>
                <w:sz w:val="22"/>
                <w:szCs w:val="22"/>
                <w:lang w:val="en-GB"/>
              </w:rPr>
              <w:t>aactcacgggcggtcattt</w:t>
            </w:r>
            <w:proofErr w:type="spellEnd"/>
          </w:p>
        </w:tc>
      </w:tr>
      <w:tr w:rsidR="00AD1FB6" w:rsidRPr="004F44A8" w14:paraId="442934B3" w14:textId="77777777" w:rsidTr="00692464">
        <w:tc>
          <w:tcPr>
            <w:tcW w:w="1524" w:type="dxa"/>
            <w:vAlign w:val="center"/>
          </w:tcPr>
          <w:p w14:paraId="736FA242" w14:textId="3D8BF761" w:rsidR="00AD1FB6" w:rsidRPr="004F44A8" w:rsidRDefault="00B211BA" w:rsidP="004F44A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360" w:lineRule="auto"/>
              <w:rPr>
                <w:rFonts w:ascii="Verdana" w:hAnsi="Verdana" w:cs="Verdana"/>
                <w:bCs/>
                <w:sz w:val="22"/>
                <w:szCs w:val="22"/>
                <w:lang w:val="en-GB"/>
              </w:rPr>
            </w:pPr>
            <w:proofErr w:type="spellStart"/>
            <w:r w:rsidRPr="00692464">
              <w:rPr>
                <w:rFonts w:ascii="Verdana" w:hAnsi="Verdana" w:cs="Verdana"/>
                <w:bCs/>
                <w:i/>
                <w:sz w:val="22"/>
                <w:szCs w:val="22"/>
                <w:lang w:val="en-GB"/>
              </w:rPr>
              <w:t>invA</w:t>
            </w:r>
            <w:proofErr w:type="spellEnd"/>
            <w:r w:rsidRPr="004F44A8">
              <w:rPr>
                <w:rFonts w:ascii="Verdana" w:hAnsi="Verdana" w:cs="Verdana"/>
                <w:bCs/>
                <w:sz w:val="22"/>
                <w:szCs w:val="22"/>
                <w:lang w:val="en-GB"/>
              </w:rPr>
              <w:t>-f</w:t>
            </w:r>
          </w:p>
        </w:tc>
        <w:tc>
          <w:tcPr>
            <w:tcW w:w="8733" w:type="dxa"/>
            <w:vAlign w:val="center"/>
          </w:tcPr>
          <w:p w14:paraId="1CB0C2AD" w14:textId="3F4013B5" w:rsidR="00AD1FB6" w:rsidRPr="004F44A8" w:rsidRDefault="00B211BA" w:rsidP="004F44A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60" w:lineRule="auto"/>
              <w:rPr>
                <w:rFonts w:ascii="Verdana" w:hAnsi="Verdana" w:cs="Verdana"/>
                <w:bCs/>
                <w:sz w:val="22"/>
                <w:szCs w:val="22"/>
                <w:lang w:val="en-GB"/>
              </w:rPr>
            </w:pPr>
            <w:proofErr w:type="spellStart"/>
            <w:r w:rsidRPr="004F44A8">
              <w:rPr>
                <w:rFonts w:ascii="Verdana" w:hAnsi="Verdana" w:cs="Verdana"/>
                <w:bCs/>
                <w:sz w:val="22"/>
                <w:szCs w:val="22"/>
                <w:lang w:val="en-GB"/>
              </w:rPr>
              <w:t>cggtgaccacagggcttatt</w:t>
            </w:r>
            <w:proofErr w:type="spellEnd"/>
          </w:p>
        </w:tc>
      </w:tr>
      <w:tr w:rsidR="00AD1FB6" w:rsidRPr="004F44A8" w14:paraId="66E2DEAB" w14:textId="77777777" w:rsidTr="00692464">
        <w:tc>
          <w:tcPr>
            <w:tcW w:w="1524" w:type="dxa"/>
            <w:vAlign w:val="center"/>
          </w:tcPr>
          <w:p w14:paraId="7BD7864C" w14:textId="3D9E28CB" w:rsidR="00AD1FB6" w:rsidRPr="004F44A8" w:rsidRDefault="00B211BA" w:rsidP="004F44A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360" w:lineRule="auto"/>
              <w:rPr>
                <w:rFonts w:ascii="Verdana" w:hAnsi="Verdana" w:cs="Verdana"/>
                <w:bCs/>
                <w:sz w:val="22"/>
                <w:szCs w:val="22"/>
                <w:lang w:val="en-GB"/>
              </w:rPr>
            </w:pPr>
            <w:proofErr w:type="spellStart"/>
            <w:r w:rsidRPr="00692464">
              <w:rPr>
                <w:rFonts w:ascii="Verdana" w:hAnsi="Verdana" w:cs="Verdana"/>
                <w:bCs/>
                <w:i/>
                <w:sz w:val="22"/>
                <w:szCs w:val="22"/>
                <w:lang w:val="en-GB"/>
              </w:rPr>
              <w:t>invA</w:t>
            </w:r>
            <w:proofErr w:type="spellEnd"/>
            <w:r w:rsidRPr="004F44A8">
              <w:rPr>
                <w:rFonts w:ascii="Verdana" w:hAnsi="Verdana" w:cs="Verdana"/>
                <w:bCs/>
                <w:sz w:val="22"/>
                <w:szCs w:val="22"/>
                <w:lang w:val="en-GB"/>
              </w:rPr>
              <w:t>-R</w:t>
            </w:r>
          </w:p>
        </w:tc>
        <w:tc>
          <w:tcPr>
            <w:tcW w:w="8733" w:type="dxa"/>
            <w:vAlign w:val="center"/>
          </w:tcPr>
          <w:p w14:paraId="1648188F" w14:textId="08C77D7E" w:rsidR="00AD1FB6" w:rsidRPr="004F44A8" w:rsidRDefault="00B211BA" w:rsidP="004F44A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60" w:lineRule="auto"/>
              <w:rPr>
                <w:rFonts w:ascii="Verdana" w:hAnsi="Verdana" w:cs="Verdana"/>
                <w:bCs/>
                <w:sz w:val="22"/>
                <w:szCs w:val="22"/>
                <w:lang w:val="en-GB"/>
              </w:rPr>
            </w:pPr>
            <w:proofErr w:type="spellStart"/>
            <w:r w:rsidRPr="004F44A8">
              <w:rPr>
                <w:rFonts w:ascii="Verdana" w:hAnsi="Verdana" w:cs="Verdana"/>
                <w:bCs/>
                <w:sz w:val="22"/>
                <w:szCs w:val="22"/>
                <w:lang w:val="en-GB"/>
              </w:rPr>
              <w:t>tgatcgacccccagtgtaatg</w:t>
            </w:r>
            <w:proofErr w:type="spellEnd"/>
          </w:p>
        </w:tc>
      </w:tr>
      <w:tr w:rsidR="00AD1FB6" w:rsidRPr="004F44A8" w14:paraId="4A2D90EC" w14:textId="77777777" w:rsidTr="00692464">
        <w:tc>
          <w:tcPr>
            <w:tcW w:w="1524" w:type="dxa"/>
            <w:vAlign w:val="center"/>
          </w:tcPr>
          <w:p w14:paraId="28853338" w14:textId="68260D28" w:rsidR="00AD1FB6" w:rsidRPr="004F44A8" w:rsidRDefault="00B211BA" w:rsidP="004F44A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360" w:lineRule="auto"/>
              <w:rPr>
                <w:rFonts w:ascii="Verdana" w:hAnsi="Verdana" w:cs="Verdana"/>
                <w:bCs/>
                <w:sz w:val="22"/>
                <w:szCs w:val="22"/>
                <w:lang w:val="en-GB"/>
              </w:rPr>
            </w:pPr>
            <w:proofErr w:type="spellStart"/>
            <w:r w:rsidRPr="00692464">
              <w:rPr>
                <w:rFonts w:ascii="Verdana" w:hAnsi="Verdana" w:cs="Verdana"/>
                <w:bCs/>
                <w:i/>
                <w:sz w:val="22"/>
                <w:szCs w:val="22"/>
                <w:lang w:val="en-GB"/>
              </w:rPr>
              <w:t>yadA</w:t>
            </w:r>
            <w:proofErr w:type="spellEnd"/>
            <w:r w:rsidRPr="004F44A8">
              <w:rPr>
                <w:rFonts w:ascii="Verdana" w:hAnsi="Verdana" w:cs="Verdana"/>
                <w:bCs/>
                <w:sz w:val="22"/>
                <w:szCs w:val="22"/>
                <w:lang w:val="en-GB"/>
              </w:rPr>
              <w:t>-f</w:t>
            </w:r>
          </w:p>
        </w:tc>
        <w:tc>
          <w:tcPr>
            <w:tcW w:w="8733" w:type="dxa"/>
            <w:vAlign w:val="center"/>
          </w:tcPr>
          <w:p w14:paraId="190AB0CE" w14:textId="7C7D4F8B" w:rsidR="00AD1FB6" w:rsidRPr="004F44A8" w:rsidRDefault="00B211BA" w:rsidP="004F44A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60" w:lineRule="auto"/>
              <w:rPr>
                <w:rFonts w:ascii="Verdana" w:hAnsi="Verdana" w:cs="Verdana"/>
                <w:bCs/>
                <w:sz w:val="22"/>
                <w:szCs w:val="22"/>
                <w:lang w:val="en-GB"/>
              </w:rPr>
            </w:pPr>
            <w:proofErr w:type="spellStart"/>
            <w:r w:rsidRPr="004F44A8">
              <w:rPr>
                <w:rFonts w:ascii="Verdana" w:hAnsi="Verdana" w:cs="Verdana"/>
                <w:bCs/>
                <w:sz w:val="22"/>
                <w:szCs w:val="22"/>
                <w:lang w:val="en-GB"/>
              </w:rPr>
              <w:t>cattgcggttggtgctagtg</w:t>
            </w:r>
            <w:proofErr w:type="spellEnd"/>
          </w:p>
        </w:tc>
      </w:tr>
      <w:tr w:rsidR="00AD1FB6" w:rsidRPr="004F44A8" w14:paraId="01F05EB5" w14:textId="77777777" w:rsidTr="00692464">
        <w:tc>
          <w:tcPr>
            <w:tcW w:w="1524" w:type="dxa"/>
            <w:vAlign w:val="center"/>
          </w:tcPr>
          <w:p w14:paraId="511D8F84" w14:textId="16D3B530" w:rsidR="00AD1FB6" w:rsidRPr="004F44A8" w:rsidRDefault="00B211BA" w:rsidP="004F44A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360" w:lineRule="auto"/>
              <w:rPr>
                <w:rFonts w:ascii="Verdana" w:hAnsi="Verdana" w:cs="Verdana"/>
                <w:bCs/>
                <w:sz w:val="22"/>
                <w:szCs w:val="22"/>
                <w:lang w:val="en-GB"/>
              </w:rPr>
            </w:pPr>
            <w:proofErr w:type="spellStart"/>
            <w:r w:rsidRPr="00692464">
              <w:rPr>
                <w:rFonts w:ascii="Verdana" w:hAnsi="Verdana" w:cs="Verdana"/>
                <w:bCs/>
                <w:i/>
                <w:sz w:val="22"/>
                <w:szCs w:val="22"/>
                <w:lang w:val="en-GB"/>
              </w:rPr>
              <w:t>yadA</w:t>
            </w:r>
            <w:proofErr w:type="spellEnd"/>
            <w:r w:rsidRPr="004F44A8">
              <w:rPr>
                <w:rFonts w:ascii="Verdana" w:hAnsi="Verdana" w:cs="Verdana"/>
                <w:bCs/>
                <w:sz w:val="22"/>
                <w:szCs w:val="22"/>
                <w:lang w:val="en-GB"/>
              </w:rPr>
              <w:t>-r</w:t>
            </w:r>
          </w:p>
        </w:tc>
        <w:tc>
          <w:tcPr>
            <w:tcW w:w="8733" w:type="dxa"/>
            <w:vAlign w:val="center"/>
          </w:tcPr>
          <w:p w14:paraId="7617965D" w14:textId="2F85A56E" w:rsidR="00AD1FB6" w:rsidRPr="004F44A8" w:rsidRDefault="00B211BA" w:rsidP="004F44A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60" w:lineRule="auto"/>
              <w:rPr>
                <w:rFonts w:ascii="Verdana" w:hAnsi="Verdana" w:cs="Verdana"/>
                <w:bCs/>
                <w:sz w:val="22"/>
                <w:szCs w:val="22"/>
                <w:lang w:val="en-GB"/>
              </w:rPr>
            </w:pPr>
            <w:proofErr w:type="spellStart"/>
            <w:r w:rsidRPr="004F44A8">
              <w:rPr>
                <w:rFonts w:ascii="Verdana" w:hAnsi="Verdana" w:cs="Verdana"/>
                <w:bCs/>
                <w:sz w:val="22"/>
                <w:szCs w:val="22"/>
                <w:lang w:val="en-GB"/>
              </w:rPr>
              <w:t>agcgcccacagcaactg</w:t>
            </w:r>
            <w:proofErr w:type="spellEnd"/>
          </w:p>
        </w:tc>
      </w:tr>
      <w:tr w:rsidR="00AD1FB6" w:rsidRPr="004F44A8" w14:paraId="06CAA126" w14:textId="77777777" w:rsidTr="00692464">
        <w:tc>
          <w:tcPr>
            <w:tcW w:w="1524" w:type="dxa"/>
            <w:vAlign w:val="center"/>
          </w:tcPr>
          <w:p w14:paraId="7D6DEF09" w14:textId="7FAC0B60" w:rsidR="00AD1FB6" w:rsidRPr="004F44A8" w:rsidRDefault="00B211BA" w:rsidP="004F44A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360" w:lineRule="auto"/>
              <w:rPr>
                <w:rFonts w:ascii="Verdana" w:hAnsi="Verdana" w:cs="Verdana"/>
                <w:bCs/>
                <w:sz w:val="22"/>
                <w:szCs w:val="22"/>
                <w:lang w:val="en-GB"/>
              </w:rPr>
            </w:pPr>
            <w:r w:rsidRPr="00692464">
              <w:rPr>
                <w:rFonts w:ascii="Verdana" w:hAnsi="Verdana" w:cs="Verdana"/>
                <w:bCs/>
                <w:i/>
                <w:sz w:val="22"/>
                <w:szCs w:val="22"/>
                <w:lang w:val="en-GB"/>
              </w:rPr>
              <w:t>spyA</w:t>
            </w:r>
            <w:r w:rsidRPr="004F44A8">
              <w:rPr>
                <w:rFonts w:ascii="Verdana" w:hAnsi="Verdana" w:cs="Verdana"/>
                <w:bCs/>
                <w:sz w:val="22"/>
                <w:szCs w:val="22"/>
                <w:lang w:val="en-GB"/>
              </w:rPr>
              <w:t>-f</w:t>
            </w:r>
          </w:p>
        </w:tc>
        <w:tc>
          <w:tcPr>
            <w:tcW w:w="8733" w:type="dxa"/>
            <w:vAlign w:val="center"/>
          </w:tcPr>
          <w:p w14:paraId="7D782FB1" w14:textId="62C41414" w:rsidR="00AD1FB6" w:rsidRPr="004F44A8" w:rsidRDefault="00B211BA" w:rsidP="004F44A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60" w:lineRule="auto"/>
              <w:rPr>
                <w:rFonts w:ascii="Verdana" w:hAnsi="Verdana" w:cs="Verdana"/>
                <w:bCs/>
                <w:sz w:val="22"/>
                <w:szCs w:val="22"/>
                <w:lang w:val="en-GB"/>
              </w:rPr>
            </w:pPr>
            <w:proofErr w:type="spellStart"/>
            <w:r w:rsidRPr="004F44A8">
              <w:rPr>
                <w:rFonts w:ascii="Verdana" w:hAnsi="Verdana" w:cs="Verdana"/>
                <w:bCs/>
                <w:sz w:val="22"/>
                <w:szCs w:val="22"/>
                <w:lang w:val="en-GB"/>
              </w:rPr>
              <w:t>gatgcgactgatcctcaagct</w:t>
            </w:r>
            <w:proofErr w:type="spellEnd"/>
          </w:p>
        </w:tc>
      </w:tr>
      <w:tr w:rsidR="00AD1FB6" w:rsidRPr="004F44A8" w14:paraId="101061B2" w14:textId="77777777" w:rsidTr="00692464">
        <w:tc>
          <w:tcPr>
            <w:tcW w:w="1524" w:type="dxa"/>
            <w:vAlign w:val="center"/>
          </w:tcPr>
          <w:p w14:paraId="2694EE6C" w14:textId="063D58A4" w:rsidR="00AD1FB6" w:rsidRPr="004F44A8" w:rsidRDefault="00B211BA" w:rsidP="004F44A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360" w:lineRule="auto"/>
              <w:rPr>
                <w:rFonts w:ascii="Verdana" w:hAnsi="Verdana" w:cs="Verdana"/>
                <w:bCs/>
                <w:sz w:val="22"/>
                <w:szCs w:val="22"/>
                <w:lang w:val="en-GB"/>
              </w:rPr>
            </w:pPr>
            <w:r w:rsidRPr="00692464">
              <w:rPr>
                <w:rFonts w:ascii="Verdana" w:hAnsi="Verdana" w:cs="Verdana"/>
                <w:bCs/>
                <w:i/>
                <w:sz w:val="22"/>
                <w:szCs w:val="22"/>
                <w:lang w:val="en-GB"/>
              </w:rPr>
              <w:t>spyA</w:t>
            </w:r>
            <w:r w:rsidRPr="004F44A8">
              <w:rPr>
                <w:rFonts w:ascii="Verdana" w:hAnsi="Verdana" w:cs="Verdana"/>
                <w:bCs/>
                <w:sz w:val="22"/>
                <w:szCs w:val="22"/>
                <w:lang w:val="en-GB"/>
              </w:rPr>
              <w:t>-r</w:t>
            </w:r>
          </w:p>
        </w:tc>
        <w:tc>
          <w:tcPr>
            <w:tcW w:w="8733" w:type="dxa"/>
            <w:vAlign w:val="center"/>
          </w:tcPr>
          <w:p w14:paraId="3A8B60E1" w14:textId="05DA19CF" w:rsidR="00AD1FB6" w:rsidRPr="004F44A8" w:rsidRDefault="00B211BA" w:rsidP="004F44A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60" w:lineRule="auto"/>
              <w:rPr>
                <w:rFonts w:ascii="Verdana" w:hAnsi="Verdana" w:cs="Verdana"/>
                <w:bCs/>
                <w:sz w:val="22"/>
                <w:szCs w:val="22"/>
                <w:lang w:val="en-GB"/>
              </w:rPr>
            </w:pPr>
            <w:proofErr w:type="spellStart"/>
            <w:r w:rsidRPr="004F44A8">
              <w:rPr>
                <w:rFonts w:ascii="Verdana" w:hAnsi="Verdana" w:cs="Verdana"/>
                <w:bCs/>
                <w:sz w:val="22"/>
                <w:szCs w:val="22"/>
                <w:lang w:val="en-GB"/>
              </w:rPr>
              <w:t>tgcaggtcgggaacatagc</w:t>
            </w:r>
            <w:proofErr w:type="spellEnd"/>
          </w:p>
        </w:tc>
      </w:tr>
    </w:tbl>
    <w:p w14:paraId="02B619FA" w14:textId="4E827058" w:rsidR="004146CF" w:rsidRDefault="004146CF" w:rsidP="004F44A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sz w:val="22"/>
          <w:szCs w:val="22"/>
        </w:rPr>
      </w:pPr>
    </w:p>
    <w:p w14:paraId="66D8116F" w14:textId="2115060A" w:rsidR="004146CF" w:rsidRPr="004146CF" w:rsidRDefault="004146CF" w:rsidP="001A5E92">
      <w:pPr>
        <w:ind w:left="-900"/>
        <w:outlineLvl w:val="0"/>
        <w:rPr>
          <w:rFonts w:ascii="Verdana" w:hAnsi="Verdana" w:cs="Verdana"/>
          <w:b/>
          <w:bCs/>
          <w:sz w:val="22"/>
          <w:szCs w:val="22"/>
          <w:lang w:val="en-GB"/>
        </w:rPr>
      </w:pPr>
      <w:r>
        <w:rPr>
          <w:sz w:val="22"/>
          <w:szCs w:val="22"/>
        </w:rPr>
        <w:br w:type="page"/>
      </w:r>
      <w:r w:rsidRPr="004146CF">
        <w:rPr>
          <w:rFonts w:ascii="Verdana" w:hAnsi="Verdana" w:cs="Verdana"/>
          <w:b/>
          <w:bCs/>
          <w:sz w:val="22"/>
          <w:szCs w:val="22"/>
          <w:lang w:val="en-GB"/>
        </w:rPr>
        <w:lastRenderedPageBreak/>
        <w:t xml:space="preserve">Table S4. </w:t>
      </w:r>
      <w:r w:rsidR="000E4B12">
        <w:rPr>
          <w:rFonts w:ascii="Verdana" w:hAnsi="Verdana" w:cs="Verdana"/>
          <w:b/>
          <w:bCs/>
          <w:sz w:val="22"/>
          <w:szCs w:val="22"/>
          <w:lang w:val="en-GB"/>
        </w:rPr>
        <w:t>L</w:t>
      </w:r>
      <w:r w:rsidRPr="004146CF">
        <w:rPr>
          <w:rFonts w:ascii="Verdana" w:hAnsi="Verdana" w:cs="Verdana"/>
          <w:b/>
          <w:bCs/>
          <w:sz w:val="22"/>
          <w:szCs w:val="22"/>
          <w:lang w:val="en-GB"/>
        </w:rPr>
        <w:t>ist of AHLs with percentage of the total</w:t>
      </w:r>
    </w:p>
    <w:p w14:paraId="0A21C018" w14:textId="77777777" w:rsidR="004146CF" w:rsidRPr="004146CF" w:rsidRDefault="004146CF" w:rsidP="004146CF">
      <w:pPr>
        <w:ind w:left="-900"/>
        <w:rPr>
          <w:rFonts w:ascii="Verdana" w:hAnsi="Verdana" w:cs="Verdana"/>
          <w:b/>
          <w:bCs/>
          <w:sz w:val="22"/>
          <w:szCs w:val="22"/>
          <w:lang w:val="en-GB"/>
        </w:rPr>
      </w:pPr>
    </w:p>
    <w:tbl>
      <w:tblPr>
        <w:tblW w:w="0" w:type="auto"/>
        <w:tblInd w:w="-118" w:type="dxa"/>
        <w:tblBorders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40"/>
        <w:gridCol w:w="1673"/>
      </w:tblGrid>
      <w:tr w:rsidR="000E4B12" w:rsidRPr="004146CF" w14:paraId="105E8D35" w14:textId="77777777" w:rsidTr="000E4B12">
        <w:trPr>
          <w:trHeight w:val="452"/>
        </w:trPr>
        <w:tc>
          <w:tcPr>
            <w:tcW w:w="28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55570FE" w14:textId="720DB6FE" w:rsidR="000E4B12" w:rsidRPr="004146CF" w:rsidRDefault="000E4B12" w:rsidP="000E4B1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Verdana" w:hAnsi="Verdana" w:cs="Verdana"/>
                <w:sz w:val="22"/>
                <w:szCs w:val="22"/>
              </w:rPr>
            </w:pPr>
            <w:r w:rsidRPr="004146CF">
              <w:rPr>
                <w:rFonts w:ascii="Verdana" w:hAnsi="Verdana" w:cs="Verdana"/>
                <w:b/>
                <w:bCs/>
                <w:sz w:val="22"/>
                <w:szCs w:val="22"/>
              </w:rPr>
              <w:t>AHLs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9DCA2CE" w14:textId="13321FDE" w:rsidR="000E4B12" w:rsidRPr="004146CF" w:rsidRDefault="000E4B12" w:rsidP="000E4B1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Verdana" w:hAnsi="Verdana" w:cs="Verdana"/>
                <w:sz w:val="22"/>
                <w:szCs w:val="22"/>
              </w:rPr>
            </w:pPr>
            <w:r w:rsidRPr="004146CF">
              <w:rPr>
                <w:rFonts w:ascii="Verdana" w:hAnsi="Verdana" w:cs="Verdana"/>
                <w:b/>
                <w:bCs/>
                <w:sz w:val="22"/>
                <w:szCs w:val="22"/>
              </w:rPr>
              <w:t>Percentage</w:t>
            </w:r>
          </w:p>
        </w:tc>
      </w:tr>
      <w:tr w:rsidR="004146CF" w:rsidRPr="004146CF" w14:paraId="58BB3064" w14:textId="77777777" w:rsidTr="000E4B12">
        <w:tc>
          <w:tcPr>
            <w:tcW w:w="28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60BF0E" w14:textId="77777777" w:rsidR="004146CF" w:rsidRPr="004146CF" w:rsidRDefault="004146CF" w:rsidP="000E4B1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Helvetica" w:hAnsi="Helvetica" w:cs="Helvetica"/>
                <w:kern w:val="1"/>
                <w:sz w:val="22"/>
                <w:szCs w:val="22"/>
              </w:rPr>
            </w:pPr>
            <w:r w:rsidRPr="004146CF">
              <w:rPr>
                <w:rFonts w:ascii="Verdana" w:hAnsi="Verdana" w:cs="Verdana"/>
                <w:sz w:val="22"/>
                <w:szCs w:val="22"/>
              </w:rPr>
              <w:t>C4-HSL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8E2200" w14:textId="77777777" w:rsidR="004146CF" w:rsidRPr="004146CF" w:rsidRDefault="004146CF" w:rsidP="000E4B1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Helvetica" w:hAnsi="Helvetica" w:cs="Helvetica"/>
                <w:kern w:val="1"/>
                <w:sz w:val="22"/>
                <w:szCs w:val="22"/>
              </w:rPr>
            </w:pPr>
            <w:r w:rsidRPr="004146CF">
              <w:rPr>
                <w:rFonts w:ascii="Verdana" w:hAnsi="Verdana" w:cs="Verdana"/>
                <w:sz w:val="22"/>
                <w:szCs w:val="22"/>
              </w:rPr>
              <w:t>0.6164</w:t>
            </w:r>
            <w:r w:rsidRPr="004146CF">
              <w:rPr>
                <w:rFonts w:ascii="Verdana" w:hAnsi="Verdana" w:cs="Verdana"/>
                <w:sz w:val="22"/>
                <w:szCs w:val="22"/>
              </w:rPr>
              <w:tab/>
            </w:r>
          </w:p>
        </w:tc>
      </w:tr>
      <w:tr w:rsidR="004146CF" w:rsidRPr="004146CF" w14:paraId="08D3CD7A" w14:textId="77777777" w:rsidTr="000E4B12"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</w:tcPr>
          <w:p w14:paraId="203C56BB" w14:textId="77777777" w:rsidR="004146CF" w:rsidRPr="004146CF" w:rsidRDefault="004146CF" w:rsidP="000E4B1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Helvetica" w:hAnsi="Helvetica" w:cs="Helvetica"/>
                <w:kern w:val="1"/>
                <w:sz w:val="22"/>
                <w:szCs w:val="22"/>
              </w:rPr>
            </w:pPr>
            <w:r w:rsidRPr="004146CF">
              <w:rPr>
                <w:rFonts w:ascii="Verdana" w:hAnsi="Verdana" w:cs="Verdana"/>
                <w:sz w:val="22"/>
                <w:szCs w:val="22"/>
              </w:rPr>
              <w:t>C6-HSL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14:paraId="45D7F4B6" w14:textId="77777777" w:rsidR="004146CF" w:rsidRPr="004146CF" w:rsidRDefault="004146CF" w:rsidP="000E4B1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Helvetica" w:hAnsi="Helvetica" w:cs="Helvetica"/>
                <w:kern w:val="1"/>
                <w:sz w:val="22"/>
                <w:szCs w:val="22"/>
              </w:rPr>
            </w:pPr>
            <w:r w:rsidRPr="004146CF">
              <w:rPr>
                <w:rFonts w:ascii="Verdana" w:hAnsi="Verdana" w:cs="Verdana"/>
                <w:sz w:val="22"/>
                <w:szCs w:val="22"/>
              </w:rPr>
              <w:t>27.4266</w:t>
            </w:r>
          </w:p>
        </w:tc>
      </w:tr>
      <w:tr w:rsidR="004146CF" w:rsidRPr="004146CF" w14:paraId="15324124" w14:textId="77777777" w:rsidTr="000E4B12"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</w:tcPr>
          <w:p w14:paraId="407E6F40" w14:textId="77777777" w:rsidR="004146CF" w:rsidRPr="004146CF" w:rsidRDefault="004146CF" w:rsidP="000E4B1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Helvetica" w:hAnsi="Helvetica" w:cs="Helvetica"/>
                <w:kern w:val="1"/>
                <w:sz w:val="22"/>
                <w:szCs w:val="22"/>
              </w:rPr>
            </w:pPr>
            <w:r w:rsidRPr="004146CF">
              <w:rPr>
                <w:rFonts w:ascii="Verdana" w:hAnsi="Verdana" w:cs="Verdana"/>
                <w:sz w:val="22"/>
                <w:szCs w:val="22"/>
              </w:rPr>
              <w:t>C8-HSL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14:paraId="4D7ED15A" w14:textId="77777777" w:rsidR="004146CF" w:rsidRPr="004146CF" w:rsidRDefault="004146CF" w:rsidP="000E4B1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Helvetica" w:hAnsi="Helvetica" w:cs="Helvetica"/>
                <w:kern w:val="1"/>
                <w:sz w:val="22"/>
                <w:szCs w:val="22"/>
              </w:rPr>
            </w:pPr>
            <w:r w:rsidRPr="004146CF">
              <w:rPr>
                <w:rFonts w:ascii="Verdana" w:hAnsi="Verdana" w:cs="Verdana"/>
                <w:sz w:val="22"/>
                <w:szCs w:val="22"/>
              </w:rPr>
              <w:t>0.2626</w:t>
            </w:r>
            <w:r w:rsidRPr="004146CF">
              <w:rPr>
                <w:rFonts w:ascii="Verdana" w:hAnsi="Verdana" w:cs="Verdana"/>
                <w:sz w:val="22"/>
                <w:szCs w:val="22"/>
              </w:rPr>
              <w:tab/>
            </w:r>
          </w:p>
        </w:tc>
      </w:tr>
      <w:tr w:rsidR="004146CF" w:rsidRPr="004146CF" w14:paraId="314C8ECA" w14:textId="77777777" w:rsidTr="000E4B12"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</w:tcPr>
          <w:p w14:paraId="43F9B494" w14:textId="77777777" w:rsidR="004146CF" w:rsidRPr="004146CF" w:rsidRDefault="004146CF" w:rsidP="000E4B1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Helvetica" w:hAnsi="Helvetica" w:cs="Helvetica"/>
                <w:kern w:val="1"/>
                <w:sz w:val="22"/>
                <w:szCs w:val="22"/>
              </w:rPr>
            </w:pPr>
            <w:r w:rsidRPr="004146CF">
              <w:rPr>
                <w:rFonts w:ascii="Verdana" w:hAnsi="Verdana" w:cs="Verdana"/>
                <w:sz w:val="22"/>
                <w:szCs w:val="22"/>
              </w:rPr>
              <w:t>C12-HSL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14:paraId="5D917BF0" w14:textId="77777777" w:rsidR="004146CF" w:rsidRPr="004146CF" w:rsidRDefault="004146CF" w:rsidP="000E4B1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Helvetica" w:hAnsi="Helvetica" w:cs="Helvetica"/>
                <w:kern w:val="1"/>
                <w:sz w:val="22"/>
                <w:szCs w:val="22"/>
              </w:rPr>
            </w:pPr>
            <w:r w:rsidRPr="004146CF">
              <w:rPr>
                <w:rFonts w:ascii="Verdana" w:hAnsi="Verdana" w:cs="Verdana"/>
                <w:sz w:val="22"/>
                <w:szCs w:val="22"/>
              </w:rPr>
              <w:t>0.0337</w:t>
            </w:r>
          </w:p>
        </w:tc>
      </w:tr>
      <w:tr w:rsidR="004146CF" w:rsidRPr="004146CF" w14:paraId="742FEBAE" w14:textId="77777777" w:rsidTr="000E4B12"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</w:tcPr>
          <w:p w14:paraId="610EA4BC" w14:textId="77777777" w:rsidR="004146CF" w:rsidRPr="004146CF" w:rsidRDefault="004146CF" w:rsidP="000E4B1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Helvetica" w:hAnsi="Helvetica" w:cs="Helvetica"/>
                <w:kern w:val="1"/>
                <w:sz w:val="22"/>
                <w:szCs w:val="22"/>
              </w:rPr>
            </w:pPr>
            <w:r w:rsidRPr="004146CF">
              <w:rPr>
                <w:rFonts w:ascii="Verdana" w:hAnsi="Verdana" w:cs="Verdana"/>
                <w:sz w:val="22"/>
                <w:szCs w:val="22"/>
              </w:rPr>
              <w:t>C14-HSL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14:paraId="09D2B9D6" w14:textId="77777777" w:rsidR="004146CF" w:rsidRPr="004146CF" w:rsidRDefault="004146CF" w:rsidP="000E4B1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Helvetica" w:hAnsi="Helvetica" w:cs="Helvetica"/>
                <w:kern w:val="1"/>
                <w:sz w:val="22"/>
                <w:szCs w:val="22"/>
              </w:rPr>
            </w:pPr>
            <w:r w:rsidRPr="004146CF">
              <w:rPr>
                <w:rFonts w:ascii="Verdana" w:hAnsi="Verdana" w:cs="Verdana"/>
                <w:sz w:val="22"/>
                <w:szCs w:val="22"/>
              </w:rPr>
              <w:t>0.2009</w:t>
            </w:r>
            <w:r w:rsidRPr="004146CF">
              <w:rPr>
                <w:rFonts w:ascii="Verdana" w:hAnsi="Verdana" w:cs="Verdana"/>
                <w:sz w:val="22"/>
                <w:szCs w:val="22"/>
              </w:rPr>
              <w:tab/>
            </w:r>
          </w:p>
        </w:tc>
      </w:tr>
      <w:tr w:rsidR="004146CF" w:rsidRPr="004146CF" w14:paraId="72EC176E" w14:textId="77777777" w:rsidTr="000E4B12"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</w:tcPr>
          <w:p w14:paraId="6D71611A" w14:textId="77777777" w:rsidR="004146CF" w:rsidRPr="004146CF" w:rsidRDefault="004146CF" w:rsidP="000E4B1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Helvetica" w:hAnsi="Helvetica" w:cs="Helvetica"/>
                <w:kern w:val="1"/>
                <w:sz w:val="22"/>
                <w:szCs w:val="22"/>
              </w:rPr>
            </w:pPr>
            <w:r w:rsidRPr="004146CF">
              <w:rPr>
                <w:rFonts w:ascii="Verdana" w:hAnsi="Verdana" w:cs="Verdana"/>
                <w:sz w:val="22"/>
                <w:szCs w:val="22"/>
              </w:rPr>
              <w:t>3-oxo-C6-HSL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14:paraId="31A71C0E" w14:textId="77777777" w:rsidR="004146CF" w:rsidRPr="004146CF" w:rsidRDefault="004146CF" w:rsidP="000E4B1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Helvetica" w:hAnsi="Helvetica" w:cs="Helvetica"/>
                <w:kern w:val="1"/>
                <w:sz w:val="22"/>
                <w:szCs w:val="22"/>
              </w:rPr>
            </w:pPr>
            <w:r w:rsidRPr="004146CF">
              <w:rPr>
                <w:rFonts w:ascii="Verdana" w:hAnsi="Verdana" w:cs="Verdana"/>
                <w:sz w:val="22"/>
                <w:szCs w:val="22"/>
              </w:rPr>
              <w:t>62.4219</w:t>
            </w:r>
          </w:p>
        </w:tc>
      </w:tr>
      <w:tr w:rsidR="004146CF" w:rsidRPr="004146CF" w14:paraId="5C8069B1" w14:textId="77777777" w:rsidTr="000E4B12"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</w:tcPr>
          <w:p w14:paraId="664BC8B3" w14:textId="77777777" w:rsidR="004146CF" w:rsidRPr="004146CF" w:rsidRDefault="004146CF" w:rsidP="000E4B1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Helvetica" w:hAnsi="Helvetica" w:cs="Helvetica"/>
                <w:kern w:val="1"/>
                <w:sz w:val="22"/>
                <w:szCs w:val="22"/>
              </w:rPr>
            </w:pPr>
            <w:r w:rsidRPr="004146CF">
              <w:rPr>
                <w:rFonts w:ascii="Verdana" w:hAnsi="Verdana" w:cs="Verdana"/>
                <w:sz w:val="22"/>
                <w:szCs w:val="22"/>
              </w:rPr>
              <w:t>3-oxo-C8-HSL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14:paraId="045F710B" w14:textId="77777777" w:rsidR="004146CF" w:rsidRPr="004146CF" w:rsidRDefault="004146CF" w:rsidP="000E4B1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Helvetica" w:hAnsi="Helvetica" w:cs="Helvetica"/>
                <w:kern w:val="1"/>
                <w:sz w:val="22"/>
                <w:szCs w:val="22"/>
              </w:rPr>
            </w:pPr>
            <w:r w:rsidRPr="004146CF">
              <w:rPr>
                <w:rFonts w:ascii="Verdana" w:hAnsi="Verdana" w:cs="Verdana"/>
                <w:sz w:val="22"/>
                <w:szCs w:val="22"/>
              </w:rPr>
              <w:t>1.2484</w:t>
            </w:r>
          </w:p>
        </w:tc>
      </w:tr>
      <w:tr w:rsidR="004146CF" w:rsidRPr="004146CF" w14:paraId="244A3CAF" w14:textId="77777777" w:rsidTr="000E4B12"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</w:tcPr>
          <w:p w14:paraId="45639C11" w14:textId="77777777" w:rsidR="004146CF" w:rsidRPr="004146CF" w:rsidRDefault="004146CF" w:rsidP="000E4B1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Helvetica" w:hAnsi="Helvetica" w:cs="Helvetica"/>
                <w:kern w:val="1"/>
                <w:sz w:val="22"/>
                <w:szCs w:val="22"/>
              </w:rPr>
            </w:pPr>
            <w:r w:rsidRPr="004146CF">
              <w:rPr>
                <w:rFonts w:ascii="Verdana" w:hAnsi="Verdana" w:cs="Verdana"/>
                <w:sz w:val="22"/>
                <w:szCs w:val="22"/>
              </w:rPr>
              <w:t>3-oxo-C7-HSL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14:paraId="1967202E" w14:textId="77777777" w:rsidR="004146CF" w:rsidRPr="004146CF" w:rsidRDefault="004146CF" w:rsidP="000E4B1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Helvetica" w:hAnsi="Helvetica" w:cs="Helvetica"/>
                <w:kern w:val="1"/>
                <w:sz w:val="22"/>
                <w:szCs w:val="22"/>
              </w:rPr>
            </w:pPr>
            <w:r w:rsidRPr="004146CF">
              <w:rPr>
                <w:rFonts w:ascii="Verdana" w:hAnsi="Verdana" w:cs="Verdana"/>
                <w:sz w:val="22"/>
                <w:szCs w:val="22"/>
              </w:rPr>
              <w:t>5.1498</w:t>
            </w:r>
          </w:p>
        </w:tc>
      </w:tr>
      <w:tr w:rsidR="004146CF" w:rsidRPr="004146CF" w14:paraId="5CF8A0B4" w14:textId="77777777" w:rsidTr="000E4B12"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</w:tcPr>
          <w:p w14:paraId="4F06D359" w14:textId="77777777" w:rsidR="004146CF" w:rsidRPr="004146CF" w:rsidRDefault="004146CF" w:rsidP="000E4B1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Helvetica" w:hAnsi="Helvetica" w:cs="Helvetica"/>
                <w:kern w:val="1"/>
                <w:sz w:val="22"/>
                <w:szCs w:val="22"/>
              </w:rPr>
            </w:pPr>
            <w:r w:rsidRPr="004146CF">
              <w:rPr>
                <w:rFonts w:ascii="Verdana" w:hAnsi="Verdana" w:cs="Verdana"/>
                <w:sz w:val="22"/>
                <w:szCs w:val="22"/>
              </w:rPr>
              <w:t>3-oxo-C10-HSL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14:paraId="53E6EC00" w14:textId="77777777" w:rsidR="004146CF" w:rsidRPr="004146CF" w:rsidRDefault="004146CF" w:rsidP="000E4B1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Helvetica" w:hAnsi="Helvetica" w:cs="Helvetica"/>
                <w:kern w:val="1"/>
                <w:sz w:val="22"/>
                <w:szCs w:val="22"/>
              </w:rPr>
            </w:pPr>
            <w:r w:rsidRPr="004146CF">
              <w:rPr>
                <w:rFonts w:ascii="Verdana" w:hAnsi="Verdana" w:cs="Verdana"/>
                <w:sz w:val="22"/>
                <w:szCs w:val="22"/>
              </w:rPr>
              <w:t>0.0071</w:t>
            </w:r>
          </w:p>
        </w:tc>
      </w:tr>
      <w:tr w:rsidR="004146CF" w:rsidRPr="004146CF" w14:paraId="4E868E33" w14:textId="77777777" w:rsidTr="000E4B12"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</w:tcPr>
          <w:p w14:paraId="4939F806" w14:textId="77777777" w:rsidR="004146CF" w:rsidRPr="004146CF" w:rsidRDefault="004146CF" w:rsidP="000E4B1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Helvetica" w:hAnsi="Helvetica" w:cs="Helvetica"/>
                <w:kern w:val="1"/>
                <w:sz w:val="22"/>
                <w:szCs w:val="22"/>
              </w:rPr>
            </w:pPr>
            <w:r w:rsidRPr="004146CF">
              <w:rPr>
                <w:rFonts w:ascii="Verdana" w:hAnsi="Verdana" w:cs="Verdana"/>
                <w:sz w:val="22"/>
                <w:szCs w:val="22"/>
              </w:rPr>
              <w:t>3-oxo-C12-HSL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14:paraId="4FECE7D4" w14:textId="77777777" w:rsidR="004146CF" w:rsidRPr="004146CF" w:rsidRDefault="004146CF" w:rsidP="000E4B1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Helvetica" w:hAnsi="Helvetica" w:cs="Helvetica"/>
                <w:kern w:val="1"/>
                <w:sz w:val="22"/>
                <w:szCs w:val="22"/>
              </w:rPr>
            </w:pPr>
            <w:r w:rsidRPr="004146CF">
              <w:rPr>
                <w:rFonts w:ascii="Verdana" w:hAnsi="Verdana" w:cs="Verdana"/>
                <w:sz w:val="22"/>
                <w:szCs w:val="22"/>
              </w:rPr>
              <w:t>0.0371</w:t>
            </w:r>
          </w:p>
        </w:tc>
      </w:tr>
      <w:tr w:rsidR="004146CF" w:rsidRPr="004146CF" w14:paraId="1D4C30A4" w14:textId="77777777" w:rsidTr="000E4B12"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</w:tcPr>
          <w:p w14:paraId="1B0A20BB" w14:textId="77777777" w:rsidR="004146CF" w:rsidRPr="004146CF" w:rsidRDefault="004146CF" w:rsidP="000E4B1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Helvetica" w:hAnsi="Helvetica" w:cs="Helvetica"/>
                <w:kern w:val="1"/>
                <w:sz w:val="22"/>
                <w:szCs w:val="22"/>
              </w:rPr>
            </w:pPr>
            <w:r w:rsidRPr="004146CF">
              <w:rPr>
                <w:rFonts w:ascii="Verdana" w:hAnsi="Verdana" w:cs="Verdana"/>
                <w:sz w:val="22"/>
                <w:szCs w:val="22"/>
              </w:rPr>
              <w:t>3-oxo-C14-HSL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14:paraId="6E96767B" w14:textId="77777777" w:rsidR="004146CF" w:rsidRPr="004146CF" w:rsidRDefault="004146CF" w:rsidP="000E4B1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Helvetica" w:hAnsi="Helvetica" w:cs="Helvetica"/>
                <w:kern w:val="1"/>
                <w:sz w:val="22"/>
                <w:szCs w:val="22"/>
              </w:rPr>
            </w:pPr>
            <w:r w:rsidRPr="004146CF">
              <w:rPr>
                <w:rFonts w:ascii="Verdana" w:hAnsi="Verdana" w:cs="Verdana"/>
                <w:sz w:val="22"/>
                <w:szCs w:val="22"/>
              </w:rPr>
              <w:t>0.0808</w:t>
            </w:r>
          </w:p>
        </w:tc>
      </w:tr>
      <w:tr w:rsidR="004146CF" w:rsidRPr="004146CF" w14:paraId="08FFCB60" w14:textId="77777777" w:rsidTr="000E4B12"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</w:tcPr>
          <w:p w14:paraId="0EF2C30C" w14:textId="77777777" w:rsidR="004146CF" w:rsidRPr="004146CF" w:rsidRDefault="004146CF" w:rsidP="000E4B1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Helvetica" w:hAnsi="Helvetica" w:cs="Helvetica"/>
                <w:kern w:val="1"/>
                <w:sz w:val="22"/>
                <w:szCs w:val="22"/>
              </w:rPr>
            </w:pPr>
            <w:r w:rsidRPr="004146CF">
              <w:rPr>
                <w:rFonts w:ascii="Verdana" w:hAnsi="Verdana" w:cs="Verdana"/>
                <w:sz w:val="22"/>
                <w:szCs w:val="22"/>
              </w:rPr>
              <w:t>3-OH-C4-HSL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14:paraId="12315112" w14:textId="77777777" w:rsidR="004146CF" w:rsidRPr="004146CF" w:rsidRDefault="004146CF" w:rsidP="000E4B1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Helvetica" w:hAnsi="Helvetica" w:cs="Helvetica"/>
                <w:kern w:val="1"/>
                <w:sz w:val="22"/>
                <w:szCs w:val="22"/>
              </w:rPr>
            </w:pPr>
            <w:r w:rsidRPr="004146CF">
              <w:rPr>
                <w:rFonts w:ascii="Verdana" w:hAnsi="Verdana" w:cs="Verdana"/>
                <w:sz w:val="22"/>
                <w:szCs w:val="22"/>
              </w:rPr>
              <w:t>0.7140</w:t>
            </w:r>
          </w:p>
        </w:tc>
      </w:tr>
      <w:tr w:rsidR="004146CF" w:rsidRPr="004146CF" w14:paraId="2BEB85FF" w14:textId="77777777" w:rsidTr="000E4B12"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</w:tcPr>
          <w:p w14:paraId="5829DF51" w14:textId="77777777" w:rsidR="004146CF" w:rsidRPr="004146CF" w:rsidRDefault="004146CF" w:rsidP="000E4B1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Helvetica" w:hAnsi="Helvetica" w:cs="Helvetica"/>
                <w:kern w:val="1"/>
                <w:sz w:val="22"/>
                <w:szCs w:val="22"/>
              </w:rPr>
            </w:pPr>
            <w:r w:rsidRPr="004146CF">
              <w:rPr>
                <w:rFonts w:ascii="Verdana" w:hAnsi="Verdana" w:cs="Verdana"/>
                <w:sz w:val="22"/>
                <w:szCs w:val="22"/>
              </w:rPr>
              <w:t>3-OH-C6-HSL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14:paraId="5968FE2A" w14:textId="77777777" w:rsidR="004146CF" w:rsidRPr="004146CF" w:rsidRDefault="004146CF" w:rsidP="000E4B1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Helvetica" w:hAnsi="Helvetica" w:cs="Helvetica"/>
                <w:kern w:val="1"/>
                <w:sz w:val="22"/>
                <w:szCs w:val="22"/>
              </w:rPr>
            </w:pPr>
            <w:r w:rsidRPr="004146CF">
              <w:rPr>
                <w:rFonts w:ascii="Verdana" w:hAnsi="Verdana" w:cs="Verdana"/>
                <w:sz w:val="22"/>
                <w:szCs w:val="22"/>
              </w:rPr>
              <w:t>1.7127</w:t>
            </w:r>
          </w:p>
        </w:tc>
      </w:tr>
      <w:tr w:rsidR="004146CF" w:rsidRPr="004146CF" w14:paraId="2F1153E2" w14:textId="77777777" w:rsidTr="000E4B12"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</w:tcPr>
          <w:p w14:paraId="05806154" w14:textId="77777777" w:rsidR="004146CF" w:rsidRPr="004146CF" w:rsidRDefault="004146CF" w:rsidP="000E4B1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Helvetica" w:hAnsi="Helvetica" w:cs="Helvetica"/>
                <w:kern w:val="1"/>
                <w:sz w:val="22"/>
                <w:szCs w:val="22"/>
              </w:rPr>
            </w:pPr>
            <w:r w:rsidRPr="004146CF">
              <w:rPr>
                <w:rFonts w:ascii="Verdana" w:hAnsi="Verdana" w:cs="Verdana"/>
                <w:sz w:val="22"/>
                <w:szCs w:val="22"/>
              </w:rPr>
              <w:t>3-OH-C8-HSL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14:paraId="29229741" w14:textId="77777777" w:rsidR="004146CF" w:rsidRPr="004146CF" w:rsidRDefault="004146CF" w:rsidP="000E4B1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Helvetica" w:hAnsi="Helvetica" w:cs="Helvetica"/>
                <w:kern w:val="1"/>
                <w:sz w:val="22"/>
                <w:szCs w:val="22"/>
              </w:rPr>
            </w:pPr>
            <w:r w:rsidRPr="004146CF">
              <w:rPr>
                <w:rFonts w:ascii="Verdana" w:hAnsi="Verdana" w:cs="Verdana"/>
                <w:sz w:val="22"/>
                <w:szCs w:val="22"/>
              </w:rPr>
              <w:t>0.0417</w:t>
            </w:r>
          </w:p>
        </w:tc>
      </w:tr>
      <w:tr w:rsidR="004146CF" w:rsidRPr="004146CF" w14:paraId="66EB4523" w14:textId="77777777" w:rsidTr="000E4B12"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</w:tcPr>
          <w:p w14:paraId="46CBD294" w14:textId="77777777" w:rsidR="004146CF" w:rsidRPr="004146CF" w:rsidRDefault="004146CF" w:rsidP="000E4B1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Helvetica" w:hAnsi="Helvetica" w:cs="Helvetica"/>
                <w:kern w:val="1"/>
                <w:sz w:val="22"/>
                <w:szCs w:val="22"/>
              </w:rPr>
            </w:pPr>
            <w:r w:rsidRPr="004146CF">
              <w:rPr>
                <w:rFonts w:ascii="Verdana" w:hAnsi="Verdana" w:cs="Verdana"/>
                <w:sz w:val="22"/>
                <w:szCs w:val="22"/>
              </w:rPr>
              <w:t>3-OH-C12-HSL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14:paraId="145A4A90" w14:textId="77777777" w:rsidR="004146CF" w:rsidRPr="004146CF" w:rsidRDefault="004146CF" w:rsidP="000E4B1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Helvetica" w:hAnsi="Helvetica" w:cs="Helvetica"/>
                <w:kern w:val="1"/>
                <w:sz w:val="22"/>
                <w:szCs w:val="22"/>
              </w:rPr>
            </w:pPr>
            <w:r w:rsidRPr="004146CF">
              <w:rPr>
                <w:rFonts w:ascii="Verdana" w:hAnsi="Verdana" w:cs="Verdana"/>
                <w:sz w:val="22"/>
                <w:szCs w:val="22"/>
              </w:rPr>
              <w:t>0.0275</w:t>
            </w:r>
          </w:p>
        </w:tc>
      </w:tr>
      <w:tr w:rsidR="004146CF" w:rsidRPr="004146CF" w14:paraId="2EB736B5" w14:textId="77777777" w:rsidTr="000E4B12">
        <w:tblPrEx>
          <w:tblBorders>
            <w:top w:val="nil"/>
          </w:tblBorders>
        </w:tblPrEx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</w:tcPr>
          <w:p w14:paraId="6AC82CD9" w14:textId="77777777" w:rsidR="004146CF" w:rsidRPr="004146CF" w:rsidRDefault="004146CF" w:rsidP="000E4B1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Helvetica" w:hAnsi="Helvetica" w:cs="Helvetica"/>
                <w:kern w:val="1"/>
                <w:sz w:val="22"/>
                <w:szCs w:val="22"/>
              </w:rPr>
            </w:pPr>
            <w:r w:rsidRPr="004146CF">
              <w:rPr>
                <w:rFonts w:ascii="Verdana" w:hAnsi="Verdana" w:cs="Verdana"/>
                <w:sz w:val="22"/>
                <w:szCs w:val="22"/>
              </w:rPr>
              <w:t>3-OH-C14-HSL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14:paraId="1C6D7892" w14:textId="77777777" w:rsidR="004146CF" w:rsidRPr="004146CF" w:rsidRDefault="004146CF" w:rsidP="000E4B1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Helvetica" w:hAnsi="Helvetica" w:cs="Helvetica"/>
                <w:kern w:val="1"/>
                <w:sz w:val="22"/>
                <w:szCs w:val="22"/>
              </w:rPr>
            </w:pPr>
            <w:r w:rsidRPr="004146CF">
              <w:rPr>
                <w:rFonts w:ascii="Verdana" w:hAnsi="Verdana" w:cs="Verdana"/>
                <w:sz w:val="22"/>
                <w:szCs w:val="22"/>
              </w:rPr>
              <w:t>0.0188</w:t>
            </w:r>
          </w:p>
        </w:tc>
      </w:tr>
    </w:tbl>
    <w:p w14:paraId="45BA8409" w14:textId="77777777" w:rsidR="004146CF" w:rsidRPr="004146CF" w:rsidRDefault="004146CF" w:rsidP="004146CF">
      <w:pPr>
        <w:rPr>
          <w:sz w:val="22"/>
          <w:szCs w:val="22"/>
        </w:rPr>
      </w:pPr>
    </w:p>
    <w:p w14:paraId="6AD818B7" w14:textId="77777777" w:rsidR="000B7BF1" w:rsidRDefault="000B7BF1" w:rsidP="000B7BF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sz w:val="22"/>
          <w:szCs w:val="22"/>
        </w:rPr>
      </w:pPr>
      <w:r w:rsidRPr="000B7BF1">
        <w:rPr>
          <w:rFonts w:ascii="Verdana" w:hAnsi="Verdana"/>
          <w:i/>
          <w:iCs/>
        </w:rPr>
        <w:t>N</w:t>
      </w:r>
      <w:r w:rsidRPr="000B7BF1">
        <w:rPr>
          <w:rFonts w:ascii="Verdana" w:hAnsi="Verdana"/>
        </w:rPr>
        <w:t>-</w:t>
      </w:r>
      <w:proofErr w:type="spellStart"/>
      <w:r w:rsidRPr="000B7BF1">
        <w:rPr>
          <w:rFonts w:ascii="Verdana" w:hAnsi="Verdana"/>
        </w:rPr>
        <w:t>butanoylhomoserine</w:t>
      </w:r>
      <w:proofErr w:type="spellEnd"/>
      <w:r w:rsidRPr="000B7BF1">
        <w:rPr>
          <w:rFonts w:ascii="Verdana" w:hAnsi="Verdana"/>
        </w:rPr>
        <w:t xml:space="preserve"> lactone (C4-HSL), C8-HSL, </w:t>
      </w:r>
      <w:r w:rsidRPr="000B7BF1">
        <w:rPr>
          <w:rFonts w:ascii="Verdana" w:hAnsi="Verdana"/>
          <w:i/>
          <w:iCs/>
        </w:rPr>
        <w:t>N</w:t>
      </w:r>
      <w:r w:rsidRPr="000B7BF1">
        <w:rPr>
          <w:rFonts w:ascii="Verdana" w:hAnsi="Verdana"/>
        </w:rPr>
        <w:t>-</w:t>
      </w:r>
      <w:proofErr w:type="spellStart"/>
      <w:r w:rsidRPr="000B7BF1">
        <w:rPr>
          <w:rFonts w:ascii="Verdana" w:hAnsi="Verdana"/>
        </w:rPr>
        <w:t>dodecanoylhomoserine</w:t>
      </w:r>
      <w:proofErr w:type="spellEnd"/>
      <w:r w:rsidRPr="000B7BF1">
        <w:rPr>
          <w:rFonts w:ascii="Verdana" w:hAnsi="Verdana"/>
        </w:rPr>
        <w:t xml:space="preserve"> (C12-HSL), </w:t>
      </w:r>
      <w:r w:rsidRPr="000B7BF1">
        <w:rPr>
          <w:rFonts w:ascii="Verdana" w:hAnsi="Verdana"/>
          <w:i/>
          <w:iCs/>
        </w:rPr>
        <w:t>N</w:t>
      </w:r>
      <w:r w:rsidRPr="000B7BF1">
        <w:rPr>
          <w:rFonts w:ascii="Verdana" w:hAnsi="Verdana"/>
        </w:rPr>
        <w:t>-</w:t>
      </w:r>
      <w:proofErr w:type="spellStart"/>
      <w:r w:rsidRPr="000B7BF1">
        <w:rPr>
          <w:rFonts w:ascii="Verdana" w:hAnsi="Verdana"/>
        </w:rPr>
        <w:t>tetra</w:t>
      </w:r>
      <w:del w:id="0" w:author="Steve Atkinson" w:date="2018-06-15T17:44:00Z">
        <w:r w:rsidRPr="000B7BF1" w:rsidDel="001A5E92">
          <w:rPr>
            <w:rFonts w:ascii="Verdana" w:hAnsi="Verdana"/>
          </w:rPr>
          <w:delText>do</w:delText>
        </w:r>
      </w:del>
      <w:r w:rsidRPr="000B7BF1">
        <w:rPr>
          <w:rFonts w:ascii="Verdana" w:hAnsi="Verdana"/>
        </w:rPr>
        <w:t>decanoylhomoserine</w:t>
      </w:r>
      <w:proofErr w:type="spellEnd"/>
      <w:r w:rsidRPr="000B7BF1">
        <w:rPr>
          <w:rFonts w:ascii="Verdana" w:hAnsi="Verdana"/>
        </w:rPr>
        <w:t xml:space="preserve"> lactone (C14-HSL), </w:t>
      </w:r>
      <w:r w:rsidRPr="000B7BF1">
        <w:rPr>
          <w:rFonts w:ascii="Verdana" w:hAnsi="Verdana"/>
          <w:i/>
          <w:iCs/>
        </w:rPr>
        <w:t>N</w:t>
      </w:r>
      <w:r w:rsidRPr="000B7BF1">
        <w:rPr>
          <w:rFonts w:ascii="Verdana" w:hAnsi="Verdana"/>
        </w:rPr>
        <w:t xml:space="preserve">-(3-oxoheptanoyl)homoserine lactone (3-oxo-C7-HSL), 3-oxo-C8-HSL, </w:t>
      </w:r>
      <w:r w:rsidRPr="000B7BF1">
        <w:rPr>
          <w:rFonts w:ascii="Verdana" w:hAnsi="Verdana"/>
          <w:i/>
          <w:lang w:val="en-GB"/>
        </w:rPr>
        <w:t>N</w:t>
      </w:r>
      <w:r w:rsidRPr="000B7BF1">
        <w:rPr>
          <w:rFonts w:ascii="Verdana" w:hAnsi="Verdana"/>
          <w:lang w:val="en-GB"/>
        </w:rPr>
        <w:t>-(3-hydroxybutanoyl)homoserine lactone</w:t>
      </w:r>
      <w:r w:rsidRPr="000B7BF1">
        <w:rPr>
          <w:rFonts w:ascii="Verdana" w:hAnsi="Verdana"/>
        </w:rPr>
        <w:t xml:space="preserve"> (3-OH-C4-HSL),  </w:t>
      </w:r>
      <w:r w:rsidRPr="000B7BF1">
        <w:rPr>
          <w:rFonts w:ascii="Verdana" w:hAnsi="Verdana"/>
          <w:i/>
          <w:lang w:val="en-GB"/>
        </w:rPr>
        <w:t>N</w:t>
      </w:r>
      <w:r w:rsidRPr="000B7BF1">
        <w:rPr>
          <w:rFonts w:ascii="Verdana" w:hAnsi="Verdana"/>
          <w:lang w:val="en-GB"/>
        </w:rPr>
        <w:t>-(3-hydroxyhexanoyl)homoserine lactone</w:t>
      </w:r>
      <w:r w:rsidRPr="000B7BF1">
        <w:rPr>
          <w:rFonts w:ascii="Verdana" w:hAnsi="Verdana"/>
        </w:rPr>
        <w:t xml:space="preserve"> (3-OH-C6-HSL), </w:t>
      </w:r>
      <w:r w:rsidRPr="000B7BF1">
        <w:rPr>
          <w:rFonts w:ascii="Verdana" w:hAnsi="Verdana"/>
          <w:i/>
          <w:lang w:val="en-GB"/>
        </w:rPr>
        <w:t>N</w:t>
      </w:r>
      <w:r w:rsidRPr="000B7BF1">
        <w:rPr>
          <w:rFonts w:ascii="Verdana" w:hAnsi="Verdana"/>
          <w:lang w:val="en-GB"/>
        </w:rPr>
        <w:t>-(3-hydroxyoctanoyl)homoserine lactone</w:t>
      </w:r>
      <w:r w:rsidRPr="000B7BF1">
        <w:rPr>
          <w:rFonts w:ascii="Verdana" w:hAnsi="Verdana"/>
        </w:rPr>
        <w:t xml:space="preserve"> (3-OH-C8-HSL), </w:t>
      </w:r>
      <w:r w:rsidRPr="000B7BF1">
        <w:rPr>
          <w:rFonts w:ascii="Verdana" w:hAnsi="Verdana"/>
          <w:i/>
          <w:lang w:val="en-GB"/>
        </w:rPr>
        <w:t>N</w:t>
      </w:r>
      <w:r w:rsidRPr="000B7BF1">
        <w:rPr>
          <w:rFonts w:ascii="Verdana" w:hAnsi="Verdana"/>
          <w:lang w:val="en-GB"/>
        </w:rPr>
        <w:t>-(3-hydroxydecanoyl)homoserine lactone</w:t>
      </w:r>
      <w:r w:rsidRPr="000B7BF1">
        <w:rPr>
          <w:rFonts w:ascii="Verdana" w:hAnsi="Verdana"/>
        </w:rPr>
        <w:t xml:space="preserve"> (3-OH-C12-HSL), and </w:t>
      </w:r>
      <w:r w:rsidRPr="000B7BF1">
        <w:rPr>
          <w:rFonts w:ascii="Verdana" w:hAnsi="Verdana"/>
          <w:i/>
          <w:lang w:val="en-GB"/>
        </w:rPr>
        <w:t>N</w:t>
      </w:r>
      <w:r w:rsidRPr="000B7BF1">
        <w:rPr>
          <w:rFonts w:ascii="Verdana" w:hAnsi="Verdana"/>
          <w:lang w:val="en-GB"/>
        </w:rPr>
        <w:t>-(3-hydroxy</w:t>
      </w:r>
      <w:r w:rsidRPr="000B7BF1">
        <w:rPr>
          <w:rFonts w:ascii="Verdana" w:hAnsi="Verdana"/>
        </w:rPr>
        <w:t>tetra</w:t>
      </w:r>
      <w:del w:id="1" w:author="Steve Atkinson" w:date="2018-06-15T17:45:00Z">
        <w:r w:rsidRPr="000B7BF1" w:rsidDel="001A5E92">
          <w:rPr>
            <w:rFonts w:ascii="Verdana" w:hAnsi="Verdana"/>
          </w:rPr>
          <w:delText>do</w:delText>
        </w:r>
      </w:del>
      <w:r w:rsidRPr="000B7BF1">
        <w:rPr>
          <w:rFonts w:ascii="Verdana" w:hAnsi="Verdana"/>
        </w:rPr>
        <w:t>decanoyl</w:t>
      </w:r>
      <w:r w:rsidRPr="000B7BF1">
        <w:rPr>
          <w:rFonts w:ascii="Verdana" w:hAnsi="Verdana"/>
          <w:lang w:val="en-GB"/>
        </w:rPr>
        <w:t>)homoserine lactone</w:t>
      </w:r>
      <w:r w:rsidRPr="000B7BF1">
        <w:rPr>
          <w:rFonts w:ascii="Verdana" w:hAnsi="Verdana"/>
        </w:rPr>
        <w:t xml:space="preserve"> (3-OH-C14-HSL)).</w:t>
      </w:r>
    </w:p>
    <w:p w14:paraId="4D394A72" w14:textId="77777777" w:rsidR="00392696" w:rsidRDefault="00392696" w:rsidP="004146C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sz w:val="22"/>
          <w:szCs w:val="22"/>
        </w:rPr>
      </w:pPr>
    </w:p>
    <w:p w14:paraId="0BFEC5EA" w14:textId="77777777" w:rsidR="00392696" w:rsidRDefault="00392696" w:rsidP="004146C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sz w:val="22"/>
          <w:szCs w:val="22"/>
        </w:rPr>
      </w:pPr>
    </w:p>
    <w:p w14:paraId="22FE9946" w14:textId="60459234" w:rsidR="00392696" w:rsidRPr="00392696" w:rsidRDefault="00392696" w:rsidP="0039269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Verdana" w:eastAsiaTheme="minorHAnsi" w:hAnsi="Verdana" w:cs="Times New Roman"/>
          <w:color w:val="auto"/>
          <w:sz w:val="20"/>
          <w:szCs w:val="20"/>
          <w:bdr w:val="none" w:sz="0" w:space="0" w:color="auto"/>
          <w:lang w:val="en-GB" w:eastAsia="en-US"/>
        </w:rPr>
      </w:pPr>
      <w:r w:rsidRPr="00392696">
        <w:rPr>
          <w:rFonts w:ascii="Verdana" w:eastAsiaTheme="minorHAnsi" w:hAnsi="Verdana" w:cs="Times New Roman"/>
          <w:color w:val="auto"/>
          <w:sz w:val="20"/>
          <w:szCs w:val="20"/>
          <w:bdr w:val="none" w:sz="0" w:space="0" w:color="auto"/>
          <w:lang w:val="en-GB" w:eastAsia="en-US"/>
        </w:rPr>
        <w:t>1.</w:t>
      </w:r>
      <w:r>
        <w:rPr>
          <w:rFonts w:ascii="Verdana" w:eastAsiaTheme="minorHAnsi" w:hAnsi="Verdana" w:cs="Times New Roman"/>
          <w:color w:val="auto"/>
          <w:sz w:val="20"/>
          <w:szCs w:val="20"/>
          <w:bdr w:val="none" w:sz="0" w:space="0" w:color="auto"/>
          <w:lang w:val="en-GB" w:eastAsia="en-US"/>
        </w:rPr>
        <w:t xml:space="preserve"> </w:t>
      </w:r>
      <w:proofErr w:type="spellStart"/>
      <w:r w:rsidR="00167B26" w:rsidRPr="00392696">
        <w:rPr>
          <w:rFonts w:ascii="Verdana" w:eastAsiaTheme="minorHAnsi" w:hAnsi="Verdana" w:cs="Times New Roman"/>
          <w:color w:val="auto"/>
          <w:sz w:val="20"/>
          <w:szCs w:val="20"/>
          <w:bdr w:val="none" w:sz="0" w:space="0" w:color="auto"/>
          <w:lang w:val="en-GB" w:eastAsia="en-US"/>
        </w:rPr>
        <w:t>Yanischperron</w:t>
      </w:r>
      <w:proofErr w:type="spellEnd"/>
      <w:r w:rsidR="00167B26" w:rsidRPr="00392696">
        <w:rPr>
          <w:rFonts w:ascii="Verdana" w:eastAsiaTheme="minorHAnsi" w:hAnsi="Verdana" w:cs="Times New Roman"/>
          <w:color w:val="auto"/>
          <w:sz w:val="20"/>
          <w:szCs w:val="20"/>
          <w:bdr w:val="none" w:sz="0" w:space="0" w:color="auto"/>
          <w:lang w:val="en-GB" w:eastAsia="en-US"/>
        </w:rPr>
        <w:t>, C.; Vieira, J.; Messing, J. Impr</w:t>
      </w:r>
      <w:r w:rsidR="00167B26">
        <w:rPr>
          <w:rFonts w:ascii="Verdana" w:eastAsiaTheme="minorHAnsi" w:hAnsi="Verdana" w:cs="Times New Roman"/>
          <w:color w:val="auto"/>
          <w:sz w:val="20"/>
          <w:szCs w:val="20"/>
          <w:bdr w:val="none" w:sz="0" w:space="0" w:color="auto"/>
          <w:lang w:val="en-GB" w:eastAsia="en-US"/>
        </w:rPr>
        <w:t>oved M13 phage cloning vectors a</w:t>
      </w:r>
      <w:r w:rsidR="00167B26" w:rsidRPr="00392696">
        <w:rPr>
          <w:rFonts w:ascii="Verdana" w:eastAsiaTheme="minorHAnsi" w:hAnsi="Verdana" w:cs="Times New Roman"/>
          <w:color w:val="auto"/>
          <w:sz w:val="20"/>
          <w:szCs w:val="20"/>
          <w:bdr w:val="none" w:sz="0" w:space="0" w:color="auto"/>
          <w:lang w:val="en-GB" w:eastAsia="en-US"/>
        </w:rPr>
        <w:t xml:space="preserve">nd host </w:t>
      </w:r>
      <w:r w:rsidR="00167B26">
        <w:rPr>
          <w:rFonts w:ascii="Verdana" w:eastAsiaTheme="minorHAnsi" w:hAnsi="Verdana" w:cs="Times New Roman"/>
          <w:color w:val="auto"/>
          <w:sz w:val="20"/>
          <w:szCs w:val="20"/>
          <w:bdr w:val="none" w:sz="0" w:space="0" w:color="auto"/>
          <w:lang w:val="en-GB" w:eastAsia="en-US"/>
        </w:rPr>
        <w:t>strains-nucleotide-sequences of t</w:t>
      </w:r>
      <w:r w:rsidR="00167B26" w:rsidRPr="00392696">
        <w:rPr>
          <w:rFonts w:ascii="Verdana" w:eastAsiaTheme="minorHAnsi" w:hAnsi="Verdana" w:cs="Times New Roman"/>
          <w:color w:val="auto"/>
          <w:sz w:val="20"/>
          <w:szCs w:val="20"/>
          <w:bdr w:val="none" w:sz="0" w:space="0" w:color="auto"/>
          <w:lang w:val="en-GB" w:eastAsia="en-US"/>
        </w:rPr>
        <w:t>he m13mp18 and puc19 vectors</w:t>
      </w:r>
      <w:r w:rsidRPr="00392696">
        <w:rPr>
          <w:rFonts w:ascii="Verdana" w:eastAsiaTheme="minorHAnsi" w:hAnsi="Verdana" w:cs="Times New Roman"/>
          <w:color w:val="auto"/>
          <w:sz w:val="20"/>
          <w:szCs w:val="20"/>
          <w:bdr w:val="none" w:sz="0" w:space="0" w:color="auto"/>
          <w:lang w:val="en-GB" w:eastAsia="en-US"/>
        </w:rPr>
        <w:t xml:space="preserve">. </w:t>
      </w:r>
      <w:r w:rsidRPr="00392696">
        <w:rPr>
          <w:rFonts w:ascii="Verdana" w:eastAsiaTheme="minorHAnsi" w:hAnsi="Verdana" w:cs="Times New Roman"/>
          <w:i/>
          <w:iCs/>
          <w:color w:val="auto"/>
          <w:sz w:val="20"/>
          <w:szCs w:val="20"/>
          <w:bdr w:val="none" w:sz="0" w:space="0" w:color="auto"/>
          <w:lang w:val="en-GB" w:eastAsia="en-US"/>
        </w:rPr>
        <w:t>Gene</w:t>
      </w:r>
      <w:r w:rsidRPr="00392696">
        <w:rPr>
          <w:rFonts w:ascii="Verdana" w:eastAsiaTheme="minorHAnsi" w:hAnsi="Verdana" w:cs="Times New Roman"/>
          <w:color w:val="auto"/>
          <w:sz w:val="20"/>
          <w:szCs w:val="20"/>
          <w:bdr w:val="none" w:sz="0" w:space="0" w:color="auto"/>
          <w:lang w:val="en-GB" w:eastAsia="en-US"/>
        </w:rPr>
        <w:t xml:space="preserve"> </w:t>
      </w:r>
      <w:r w:rsidRPr="00392696">
        <w:rPr>
          <w:rFonts w:ascii="Verdana" w:eastAsiaTheme="minorHAnsi" w:hAnsi="Verdana" w:cs="Times New Roman"/>
          <w:b/>
          <w:bCs/>
          <w:color w:val="auto"/>
          <w:sz w:val="20"/>
          <w:szCs w:val="20"/>
          <w:bdr w:val="none" w:sz="0" w:space="0" w:color="auto"/>
          <w:lang w:val="en-GB" w:eastAsia="en-US"/>
        </w:rPr>
        <w:t>1985</w:t>
      </w:r>
      <w:r w:rsidRPr="00392696">
        <w:rPr>
          <w:rFonts w:ascii="Verdana" w:eastAsiaTheme="minorHAnsi" w:hAnsi="Verdana" w:cs="Times New Roman"/>
          <w:color w:val="auto"/>
          <w:sz w:val="20"/>
          <w:szCs w:val="20"/>
          <w:bdr w:val="none" w:sz="0" w:space="0" w:color="auto"/>
          <w:lang w:val="en-GB" w:eastAsia="en-US"/>
        </w:rPr>
        <w:t xml:space="preserve">, </w:t>
      </w:r>
      <w:r w:rsidRPr="00392696">
        <w:rPr>
          <w:rFonts w:ascii="Verdana" w:eastAsiaTheme="minorHAnsi" w:hAnsi="Verdana" w:cs="Times New Roman"/>
          <w:i/>
          <w:iCs/>
          <w:color w:val="auto"/>
          <w:sz w:val="20"/>
          <w:szCs w:val="20"/>
          <w:bdr w:val="none" w:sz="0" w:space="0" w:color="auto"/>
          <w:lang w:val="en-GB" w:eastAsia="en-US"/>
        </w:rPr>
        <w:t>33</w:t>
      </w:r>
      <w:r w:rsidRPr="00392696">
        <w:rPr>
          <w:rFonts w:ascii="Verdana" w:eastAsiaTheme="minorHAnsi" w:hAnsi="Verdana" w:cs="Times New Roman"/>
          <w:color w:val="auto"/>
          <w:sz w:val="20"/>
          <w:szCs w:val="20"/>
          <w:bdr w:val="none" w:sz="0" w:space="0" w:color="auto"/>
          <w:lang w:val="en-GB" w:eastAsia="en-US"/>
        </w:rPr>
        <w:t>, 103–119.</w:t>
      </w:r>
    </w:p>
    <w:p w14:paraId="43D3DF37" w14:textId="77777777" w:rsidR="00392696" w:rsidRPr="00392696" w:rsidRDefault="00392696" w:rsidP="00392696">
      <w:pPr>
        <w:rPr>
          <w:bdr w:val="none" w:sz="0" w:space="0" w:color="auto"/>
          <w:lang w:val="en-GB" w:eastAsia="en-US"/>
        </w:rPr>
      </w:pPr>
    </w:p>
    <w:p w14:paraId="1C4AD4D2" w14:textId="2FACC4E8" w:rsidR="00392696" w:rsidRDefault="00392696" w:rsidP="0039269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Verdana" w:eastAsiaTheme="minorHAnsi" w:hAnsi="Verdana" w:cs="Times New Roman"/>
          <w:color w:val="auto"/>
          <w:sz w:val="20"/>
          <w:szCs w:val="20"/>
          <w:bdr w:val="none" w:sz="0" w:space="0" w:color="auto"/>
          <w:lang w:val="en-GB" w:eastAsia="en-US"/>
        </w:rPr>
      </w:pPr>
      <w:r w:rsidRPr="00392696">
        <w:rPr>
          <w:rFonts w:ascii="Verdana" w:eastAsiaTheme="minorHAnsi" w:hAnsi="Verdana" w:cs="Times New Roman"/>
          <w:color w:val="auto"/>
          <w:sz w:val="20"/>
          <w:szCs w:val="20"/>
          <w:bdr w:val="none" w:sz="0" w:space="0" w:color="auto"/>
          <w:lang w:val="en-GB" w:eastAsia="en-US"/>
        </w:rPr>
        <w:t xml:space="preserve">2. </w:t>
      </w:r>
      <w:r w:rsidR="00167B26" w:rsidRPr="00392696">
        <w:rPr>
          <w:rFonts w:ascii="Verdana" w:eastAsiaTheme="minorHAnsi" w:hAnsi="Verdana" w:cs="Times New Roman"/>
          <w:color w:val="auto"/>
          <w:sz w:val="20"/>
          <w:szCs w:val="20"/>
          <w:bdr w:val="none" w:sz="0" w:space="0" w:color="auto"/>
          <w:lang w:val="en-GB" w:eastAsia="en-US"/>
        </w:rPr>
        <w:t xml:space="preserve">Simon, R.; </w:t>
      </w:r>
      <w:proofErr w:type="spellStart"/>
      <w:r w:rsidR="00167B26" w:rsidRPr="00392696">
        <w:rPr>
          <w:rFonts w:ascii="Verdana" w:eastAsiaTheme="minorHAnsi" w:hAnsi="Verdana" w:cs="Times New Roman"/>
          <w:color w:val="auto"/>
          <w:sz w:val="20"/>
          <w:szCs w:val="20"/>
          <w:bdr w:val="none" w:sz="0" w:space="0" w:color="auto"/>
          <w:lang w:val="en-GB" w:eastAsia="en-US"/>
        </w:rPr>
        <w:t>Priefer</w:t>
      </w:r>
      <w:proofErr w:type="spellEnd"/>
      <w:r w:rsidR="00167B26" w:rsidRPr="00392696">
        <w:rPr>
          <w:rFonts w:ascii="Verdana" w:eastAsiaTheme="minorHAnsi" w:hAnsi="Verdana" w:cs="Times New Roman"/>
          <w:color w:val="auto"/>
          <w:sz w:val="20"/>
          <w:szCs w:val="20"/>
          <w:bdr w:val="none" w:sz="0" w:space="0" w:color="auto"/>
          <w:lang w:val="en-GB" w:eastAsia="en-US"/>
        </w:rPr>
        <w:t xml:space="preserve">, U.; </w:t>
      </w:r>
      <w:proofErr w:type="spellStart"/>
      <w:r w:rsidR="00167B26" w:rsidRPr="00392696">
        <w:rPr>
          <w:rFonts w:ascii="Verdana" w:eastAsiaTheme="minorHAnsi" w:hAnsi="Verdana" w:cs="Times New Roman"/>
          <w:color w:val="auto"/>
          <w:sz w:val="20"/>
          <w:szCs w:val="20"/>
          <w:bdr w:val="none" w:sz="0" w:space="0" w:color="auto"/>
          <w:lang w:val="en-GB" w:eastAsia="en-US"/>
        </w:rPr>
        <w:t>Puhler</w:t>
      </w:r>
      <w:proofErr w:type="spellEnd"/>
      <w:r w:rsidRPr="00392696">
        <w:rPr>
          <w:rFonts w:ascii="Verdana" w:eastAsiaTheme="minorHAnsi" w:hAnsi="Verdana" w:cs="Times New Roman"/>
          <w:color w:val="auto"/>
          <w:sz w:val="20"/>
          <w:szCs w:val="20"/>
          <w:bdr w:val="none" w:sz="0" w:space="0" w:color="auto"/>
          <w:lang w:val="en-GB" w:eastAsia="en-US"/>
        </w:rPr>
        <w:t xml:space="preserve">, A. </w:t>
      </w:r>
      <w:r w:rsidR="00167B26" w:rsidRPr="00392696">
        <w:rPr>
          <w:rFonts w:ascii="Verdana" w:eastAsiaTheme="minorHAnsi" w:hAnsi="Verdana" w:cs="Times New Roman"/>
          <w:color w:val="auto"/>
          <w:sz w:val="20"/>
          <w:szCs w:val="20"/>
          <w:bdr w:val="none" w:sz="0" w:space="0" w:color="auto"/>
          <w:lang w:val="en-GB" w:eastAsia="en-US"/>
        </w:rPr>
        <w:t>a broad host</w:t>
      </w:r>
      <w:r w:rsidR="00167B26">
        <w:rPr>
          <w:rFonts w:ascii="Verdana" w:eastAsiaTheme="minorHAnsi" w:hAnsi="Verdana" w:cs="Times New Roman"/>
          <w:color w:val="auto"/>
          <w:sz w:val="20"/>
          <w:szCs w:val="20"/>
          <w:bdr w:val="none" w:sz="0" w:space="0" w:color="auto"/>
          <w:lang w:val="en-GB" w:eastAsia="en-US"/>
        </w:rPr>
        <w:t xml:space="preserve"> range mobilization system for </w:t>
      </w:r>
      <w:r w:rsidR="00167B26" w:rsidRPr="00167B26">
        <w:rPr>
          <w:rFonts w:ascii="Verdana" w:eastAsiaTheme="minorHAnsi" w:hAnsi="Verdana" w:cs="Times New Roman"/>
          <w:i/>
          <w:color w:val="auto"/>
          <w:sz w:val="20"/>
          <w:szCs w:val="20"/>
          <w:bdr w:val="none" w:sz="0" w:space="0" w:color="auto"/>
          <w:lang w:val="en-GB" w:eastAsia="en-US"/>
        </w:rPr>
        <w:t>i</w:t>
      </w:r>
      <w:r w:rsidR="00167B26">
        <w:rPr>
          <w:rFonts w:ascii="Verdana" w:eastAsiaTheme="minorHAnsi" w:hAnsi="Verdana" w:cs="Times New Roman"/>
          <w:i/>
          <w:color w:val="auto"/>
          <w:sz w:val="20"/>
          <w:szCs w:val="20"/>
          <w:bdr w:val="none" w:sz="0" w:space="0" w:color="auto"/>
          <w:lang w:val="en-GB" w:eastAsia="en-US"/>
        </w:rPr>
        <w:t>n v</w:t>
      </w:r>
      <w:r w:rsidR="00167B26" w:rsidRPr="00167B26">
        <w:rPr>
          <w:rFonts w:ascii="Verdana" w:eastAsiaTheme="minorHAnsi" w:hAnsi="Verdana" w:cs="Times New Roman"/>
          <w:i/>
          <w:color w:val="auto"/>
          <w:sz w:val="20"/>
          <w:szCs w:val="20"/>
          <w:bdr w:val="none" w:sz="0" w:space="0" w:color="auto"/>
          <w:lang w:val="en-GB" w:eastAsia="en-US"/>
        </w:rPr>
        <w:t>ivo</w:t>
      </w:r>
      <w:r w:rsidR="00167B26" w:rsidRPr="00392696">
        <w:rPr>
          <w:rFonts w:ascii="Verdana" w:eastAsiaTheme="minorHAnsi" w:hAnsi="Verdana" w:cs="Times New Roman"/>
          <w:color w:val="auto"/>
          <w:sz w:val="20"/>
          <w:szCs w:val="20"/>
          <w:bdr w:val="none" w:sz="0" w:space="0" w:color="auto"/>
          <w:lang w:val="en-GB" w:eastAsia="en-US"/>
        </w:rPr>
        <w:t xml:space="preserve"> genetic engineering: transposon mutagenesis in gram negative bacteria</w:t>
      </w:r>
      <w:r w:rsidRPr="00392696">
        <w:rPr>
          <w:rFonts w:ascii="Verdana" w:eastAsiaTheme="minorHAnsi" w:hAnsi="Verdana" w:cs="Times New Roman"/>
          <w:color w:val="auto"/>
          <w:sz w:val="20"/>
          <w:szCs w:val="20"/>
          <w:bdr w:val="none" w:sz="0" w:space="0" w:color="auto"/>
          <w:lang w:val="en-GB" w:eastAsia="en-US"/>
        </w:rPr>
        <w:t xml:space="preserve">. </w:t>
      </w:r>
      <w:proofErr w:type="spellStart"/>
      <w:r w:rsidRPr="00392696">
        <w:rPr>
          <w:rFonts w:ascii="Verdana" w:eastAsiaTheme="minorHAnsi" w:hAnsi="Verdana" w:cs="Times New Roman"/>
          <w:i/>
          <w:iCs/>
          <w:color w:val="auto"/>
          <w:sz w:val="20"/>
          <w:szCs w:val="20"/>
          <w:bdr w:val="none" w:sz="0" w:space="0" w:color="auto"/>
          <w:lang w:val="en-GB" w:eastAsia="en-US"/>
        </w:rPr>
        <w:t>Nat.Biotechnol</w:t>
      </w:r>
      <w:proofErr w:type="spellEnd"/>
      <w:r w:rsidRPr="00392696">
        <w:rPr>
          <w:rFonts w:ascii="Verdana" w:eastAsiaTheme="minorHAnsi" w:hAnsi="Verdana" w:cs="Times New Roman"/>
          <w:i/>
          <w:iCs/>
          <w:color w:val="auto"/>
          <w:sz w:val="20"/>
          <w:szCs w:val="20"/>
          <w:bdr w:val="none" w:sz="0" w:space="0" w:color="auto"/>
          <w:lang w:val="en-GB" w:eastAsia="en-US"/>
        </w:rPr>
        <w:t>.</w:t>
      </w:r>
      <w:r w:rsidRPr="00392696">
        <w:rPr>
          <w:rFonts w:ascii="Verdana" w:eastAsiaTheme="minorHAnsi" w:hAnsi="Verdana" w:cs="Times New Roman"/>
          <w:color w:val="auto"/>
          <w:sz w:val="20"/>
          <w:szCs w:val="20"/>
          <w:bdr w:val="none" w:sz="0" w:space="0" w:color="auto"/>
          <w:lang w:val="en-GB" w:eastAsia="en-US"/>
        </w:rPr>
        <w:t xml:space="preserve"> </w:t>
      </w:r>
      <w:r w:rsidRPr="00392696">
        <w:rPr>
          <w:rFonts w:ascii="Verdana" w:eastAsiaTheme="minorHAnsi" w:hAnsi="Verdana" w:cs="Times New Roman"/>
          <w:b/>
          <w:bCs/>
          <w:color w:val="auto"/>
          <w:sz w:val="20"/>
          <w:szCs w:val="20"/>
          <w:bdr w:val="none" w:sz="0" w:space="0" w:color="auto"/>
          <w:lang w:val="en-GB" w:eastAsia="en-US"/>
        </w:rPr>
        <w:t>1983</w:t>
      </w:r>
      <w:r w:rsidRPr="00392696">
        <w:rPr>
          <w:rFonts w:ascii="Verdana" w:eastAsiaTheme="minorHAnsi" w:hAnsi="Verdana" w:cs="Times New Roman"/>
          <w:color w:val="auto"/>
          <w:sz w:val="20"/>
          <w:szCs w:val="20"/>
          <w:bdr w:val="none" w:sz="0" w:space="0" w:color="auto"/>
          <w:lang w:val="en-GB" w:eastAsia="en-US"/>
        </w:rPr>
        <w:t xml:space="preserve">, </w:t>
      </w:r>
      <w:r w:rsidRPr="00392696">
        <w:rPr>
          <w:rFonts w:ascii="Verdana" w:eastAsiaTheme="minorHAnsi" w:hAnsi="Verdana" w:cs="Times New Roman"/>
          <w:i/>
          <w:iCs/>
          <w:color w:val="auto"/>
          <w:sz w:val="20"/>
          <w:szCs w:val="20"/>
          <w:bdr w:val="none" w:sz="0" w:space="0" w:color="auto"/>
          <w:lang w:val="en-GB" w:eastAsia="en-US"/>
        </w:rPr>
        <w:t>1</w:t>
      </w:r>
      <w:r w:rsidRPr="00392696">
        <w:rPr>
          <w:rFonts w:ascii="Verdana" w:eastAsiaTheme="minorHAnsi" w:hAnsi="Verdana" w:cs="Times New Roman"/>
          <w:color w:val="auto"/>
          <w:sz w:val="20"/>
          <w:szCs w:val="20"/>
          <w:bdr w:val="none" w:sz="0" w:space="0" w:color="auto"/>
          <w:lang w:val="en-GB" w:eastAsia="en-US"/>
        </w:rPr>
        <w:t>, 784–791.</w:t>
      </w:r>
    </w:p>
    <w:p w14:paraId="7B567F8B" w14:textId="77777777" w:rsidR="00392696" w:rsidRPr="00392696" w:rsidRDefault="00392696" w:rsidP="0039269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Verdana" w:eastAsiaTheme="minorHAnsi" w:hAnsi="Verdana" w:cs="Times New Roman"/>
          <w:color w:val="auto"/>
          <w:sz w:val="20"/>
          <w:szCs w:val="20"/>
          <w:bdr w:val="none" w:sz="0" w:space="0" w:color="auto"/>
          <w:lang w:val="en-GB" w:eastAsia="en-US"/>
        </w:rPr>
      </w:pPr>
    </w:p>
    <w:p w14:paraId="7DD32D37" w14:textId="4068026A" w:rsidR="00392696" w:rsidRDefault="00392696" w:rsidP="0039269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Verdana" w:eastAsiaTheme="minorHAnsi" w:hAnsi="Verdana" w:cs="Times New Roman"/>
          <w:color w:val="auto"/>
          <w:sz w:val="20"/>
          <w:szCs w:val="20"/>
          <w:bdr w:val="none" w:sz="0" w:space="0" w:color="auto"/>
          <w:lang w:val="en-GB" w:eastAsia="en-US"/>
        </w:rPr>
      </w:pPr>
      <w:r w:rsidRPr="00392696">
        <w:rPr>
          <w:rFonts w:ascii="Verdana" w:eastAsiaTheme="minorHAnsi" w:hAnsi="Verdana" w:cs="Times New Roman"/>
          <w:color w:val="auto"/>
          <w:sz w:val="20"/>
          <w:szCs w:val="20"/>
          <w:bdr w:val="none" w:sz="0" w:space="0" w:color="auto"/>
          <w:lang w:val="en-GB" w:eastAsia="en-US"/>
        </w:rPr>
        <w:t xml:space="preserve">3. Portnoy, D. A.; Moseley, S. L.; </w:t>
      </w:r>
      <w:proofErr w:type="spellStart"/>
      <w:r w:rsidRPr="00392696">
        <w:rPr>
          <w:rFonts w:ascii="Verdana" w:eastAsiaTheme="minorHAnsi" w:hAnsi="Verdana" w:cs="Times New Roman"/>
          <w:color w:val="auto"/>
          <w:sz w:val="20"/>
          <w:szCs w:val="20"/>
          <w:bdr w:val="none" w:sz="0" w:space="0" w:color="auto"/>
          <w:lang w:val="en-GB" w:eastAsia="en-US"/>
        </w:rPr>
        <w:t>Falkow</w:t>
      </w:r>
      <w:proofErr w:type="spellEnd"/>
      <w:r w:rsidRPr="00392696">
        <w:rPr>
          <w:rFonts w:ascii="Verdana" w:eastAsiaTheme="minorHAnsi" w:hAnsi="Verdana" w:cs="Times New Roman"/>
          <w:color w:val="auto"/>
          <w:sz w:val="20"/>
          <w:szCs w:val="20"/>
          <w:bdr w:val="none" w:sz="0" w:space="0" w:color="auto"/>
          <w:lang w:val="en-GB" w:eastAsia="en-US"/>
        </w:rPr>
        <w:t xml:space="preserve">, S. Characterization of plasmids and plasmid-associated determinants of </w:t>
      </w:r>
      <w:r w:rsidRPr="00167B26">
        <w:rPr>
          <w:rFonts w:ascii="Verdana" w:eastAsiaTheme="minorHAnsi" w:hAnsi="Verdana" w:cs="Times New Roman"/>
          <w:i/>
          <w:color w:val="auto"/>
          <w:sz w:val="20"/>
          <w:szCs w:val="20"/>
          <w:bdr w:val="none" w:sz="0" w:space="0" w:color="auto"/>
          <w:lang w:val="en-GB" w:eastAsia="en-US"/>
        </w:rPr>
        <w:t>Yersinia enterocolitica</w:t>
      </w:r>
      <w:r w:rsidRPr="00392696">
        <w:rPr>
          <w:rFonts w:ascii="Verdana" w:eastAsiaTheme="minorHAnsi" w:hAnsi="Verdana" w:cs="Times New Roman"/>
          <w:color w:val="auto"/>
          <w:sz w:val="20"/>
          <w:szCs w:val="20"/>
          <w:bdr w:val="none" w:sz="0" w:space="0" w:color="auto"/>
          <w:lang w:val="en-GB" w:eastAsia="en-US"/>
        </w:rPr>
        <w:t xml:space="preserve"> pathogenesis. </w:t>
      </w:r>
      <w:proofErr w:type="spellStart"/>
      <w:r w:rsidRPr="00392696">
        <w:rPr>
          <w:rFonts w:ascii="Verdana" w:eastAsiaTheme="minorHAnsi" w:hAnsi="Verdana" w:cs="Times New Roman"/>
          <w:i/>
          <w:iCs/>
          <w:color w:val="auto"/>
          <w:sz w:val="20"/>
          <w:szCs w:val="20"/>
          <w:bdr w:val="none" w:sz="0" w:space="0" w:color="auto"/>
          <w:lang w:val="en-GB" w:eastAsia="en-US"/>
        </w:rPr>
        <w:t>Infect.Immun</w:t>
      </w:r>
      <w:proofErr w:type="spellEnd"/>
      <w:r w:rsidRPr="00392696">
        <w:rPr>
          <w:rFonts w:ascii="Verdana" w:eastAsiaTheme="minorHAnsi" w:hAnsi="Verdana" w:cs="Times New Roman"/>
          <w:i/>
          <w:iCs/>
          <w:color w:val="auto"/>
          <w:sz w:val="20"/>
          <w:szCs w:val="20"/>
          <w:bdr w:val="none" w:sz="0" w:space="0" w:color="auto"/>
          <w:lang w:val="en-GB" w:eastAsia="en-US"/>
        </w:rPr>
        <w:t>.</w:t>
      </w:r>
      <w:r w:rsidRPr="00392696">
        <w:rPr>
          <w:rFonts w:ascii="Verdana" w:eastAsiaTheme="minorHAnsi" w:hAnsi="Verdana" w:cs="Times New Roman"/>
          <w:color w:val="auto"/>
          <w:sz w:val="20"/>
          <w:szCs w:val="20"/>
          <w:bdr w:val="none" w:sz="0" w:space="0" w:color="auto"/>
          <w:lang w:val="en-GB" w:eastAsia="en-US"/>
        </w:rPr>
        <w:t xml:space="preserve"> </w:t>
      </w:r>
      <w:r w:rsidRPr="00392696">
        <w:rPr>
          <w:rFonts w:ascii="Verdana" w:eastAsiaTheme="minorHAnsi" w:hAnsi="Verdana" w:cs="Times New Roman"/>
          <w:b/>
          <w:bCs/>
          <w:color w:val="auto"/>
          <w:sz w:val="20"/>
          <w:szCs w:val="20"/>
          <w:bdr w:val="none" w:sz="0" w:space="0" w:color="auto"/>
          <w:lang w:val="en-GB" w:eastAsia="en-US"/>
        </w:rPr>
        <w:t>1981</w:t>
      </w:r>
      <w:r w:rsidRPr="00392696">
        <w:rPr>
          <w:rFonts w:ascii="Verdana" w:eastAsiaTheme="minorHAnsi" w:hAnsi="Verdana" w:cs="Times New Roman"/>
          <w:color w:val="auto"/>
          <w:sz w:val="20"/>
          <w:szCs w:val="20"/>
          <w:bdr w:val="none" w:sz="0" w:space="0" w:color="auto"/>
          <w:lang w:val="en-GB" w:eastAsia="en-US"/>
        </w:rPr>
        <w:t xml:space="preserve">, </w:t>
      </w:r>
      <w:r w:rsidRPr="00392696">
        <w:rPr>
          <w:rFonts w:ascii="Verdana" w:eastAsiaTheme="minorHAnsi" w:hAnsi="Verdana" w:cs="Times New Roman"/>
          <w:i/>
          <w:iCs/>
          <w:color w:val="auto"/>
          <w:sz w:val="20"/>
          <w:szCs w:val="20"/>
          <w:bdr w:val="none" w:sz="0" w:space="0" w:color="auto"/>
          <w:lang w:val="en-GB" w:eastAsia="en-US"/>
        </w:rPr>
        <w:t>31</w:t>
      </w:r>
      <w:r w:rsidRPr="00392696">
        <w:rPr>
          <w:rFonts w:ascii="Verdana" w:eastAsiaTheme="minorHAnsi" w:hAnsi="Verdana" w:cs="Times New Roman"/>
          <w:color w:val="auto"/>
          <w:sz w:val="20"/>
          <w:szCs w:val="20"/>
          <w:bdr w:val="none" w:sz="0" w:space="0" w:color="auto"/>
          <w:lang w:val="en-GB" w:eastAsia="en-US"/>
        </w:rPr>
        <w:t>, 775–782.</w:t>
      </w:r>
    </w:p>
    <w:p w14:paraId="71316D5A" w14:textId="77777777" w:rsidR="00392696" w:rsidRPr="00392696" w:rsidRDefault="00392696" w:rsidP="0039269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Verdana" w:eastAsiaTheme="minorHAnsi" w:hAnsi="Verdana" w:cs="Times New Roman"/>
          <w:color w:val="auto"/>
          <w:sz w:val="20"/>
          <w:szCs w:val="20"/>
          <w:bdr w:val="none" w:sz="0" w:space="0" w:color="auto"/>
          <w:lang w:val="en-GB" w:eastAsia="en-US"/>
        </w:rPr>
      </w:pPr>
    </w:p>
    <w:p w14:paraId="297A8846" w14:textId="103D1587" w:rsidR="00392696" w:rsidRDefault="00392696" w:rsidP="0039269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Verdana" w:eastAsiaTheme="minorHAnsi" w:hAnsi="Verdana" w:cs="Times New Roman"/>
          <w:color w:val="auto"/>
          <w:sz w:val="20"/>
          <w:szCs w:val="20"/>
          <w:bdr w:val="none" w:sz="0" w:space="0" w:color="auto"/>
          <w:lang w:val="en-GB" w:eastAsia="en-US"/>
        </w:rPr>
      </w:pPr>
      <w:r w:rsidRPr="00392696">
        <w:rPr>
          <w:rFonts w:ascii="Verdana" w:eastAsiaTheme="minorHAnsi" w:hAnsi="Verdana" w:cs="Times New Roman"/>
          <w:color w:val="auto"/>
          <w:sz w:val="20"/>
          <w:szCs w:val="20"/>
          <w:bdr w:val="none" w:sz="0" w:space="0" w:color="auto"/>
          <w:lang w:val="en-GB" w:eastAsia="en-US"/>
        </w:rPr>
        <w:t>4. O'Toole, R.; Milton, D. L.; Wolf-</w:t>
      </w:r>
      <w:proofErr w:type="spellStart"/>
      <w:r w:rsidRPr="00392696">
        <w:rPr>
          <w:rFonts w:ascii="Verdana" w:eastAsiaTheme="minorHAnsi" w:hAnsi="Verdana" w:cs="Times New Roman"/>
          <w:color w:val="auto"/>
          <w:sz w:val="20"/>
          <w:szCs w:val="20"/>
          <w:bdr w:val="none" w:sz="0" w:space="0" w:color="auto"/>
          <w:lang w:val="en-GB" w:eastAsia="en-US"/>
        </w:rPr>
        <w:t>Watz</w:t>
      </w:r>
      <w:proofErr w:type="spellEnd"/>
      <w:r w:rsidRPr="00392696">
        <w:rPr>
          <w:rFonts w:ascii="Verdana" w:eastAsiaTheme="minorHAnsi" w:hAnsi="Verdana" w:cs="Times New Roman"/>
          <w:color w:val="auto"/>
          <w:sz w:val="20"/>
          <w:szCs w:val="20"/>
          <w:bdr w:val="none" w:sz="0" w:space="0" w:color="auto"/>
          <w:lang w:val="en-GB" w:eastAsia="en-US"/>
        </w:rPr>
        <w:t xml:space="preserve">, H. Chemotactic motility is required for invasion of the host by the fish pathogen </w:t>
      </w:r>
      <w:r w:rsidRPr="00392696">
        <w:rPr>
          <w:rFonts w:ascii="Verdana" w:eastAsiaTheme="minorHAnsi" w:hAnsi="Verdana" w:cs="Times New Roman"/>
          <w:i/>
          <w:iCs/>
          <w:color w:val="auto"/>
          <w:sz w:val="20"/>
          <w:szCs w:val="20"/>
          <w:bdr w:val="none" w:sz="0" w:space="0" w:color="auto"/>
          <w:lang w:val="en-GB" w:eastAsia="en-US"/>
        </w:rPr>
        <w:t xml:space="preserve">Vibrio </w:t>
      </w:r>
      <w:proofErr w:type="spellStart"/>
      <w:r w:rsidRPr="00392696">
        <w:rPr>
          <w:rFonts w:ascii="Verdana" w:eastAsiaTheme="minorHAnsi" w:hAnsi="Verdana" w:cs="Times New Roman"/>
          <w:i/>
          <w:iCs/>
          <w:color w:val="auto"/>
          <w:sz w:val="20"/>
          <w:szCs w:val="20"/>
          <w:bdr w:val="none" w:sz="0" w:space="0" w:color="auto"/>
          <w:lang w:val="en-GB" w:eastAsia="en-US"/>
        </w:rPr>
        <w:t>anguillarum</w:t>
      </w:r>
      <w:proofErr w:type="spellEnd"/>
      <w:r w:rsidRPr="00392696">
        <w:rPr>
          <w:rFonts w:ascii="Verdana" w:eastAsiaTheme="minorHAnsi" w:hAnsi="Verdana" w:cs="Times New Roman"/>
          <w:color w:val="auto"/>
          <w:sz w:val="20"/>
          <w:szCs w:val="20"/>
          <w:bdr w:val="none" w:sz="0" w:space="0" w:color="auto"/>
          <w:lang w:val="en-GB" w:eastAsia="en-US"/>
        </w:rPr>
        <w:t xml:space="preserve">. </w:t>
      </w:r>
      <w:proofErr w:type="spellStart"/>
      <w:r w:rsidRPr="00392696">
        <w:rPr>
          <w:rFonts w:ascii="Verdana" w:eastAsiaTheme="minorHAnsi" w:hAnsi="Verdana" w:cs="Times New Roman"/>
          <w:i/>
          <w:iCs/>
          <w:color w:val="auto"/>
          <w:sz w:val="20"/>
          <w:szCs w:val="20"/>
          <w:bdr w:val="none" w:sz="0" w:space="0" w:color="auto"/>
          <w:lang w:val="en-GB" w:eastAsia="en-US"/>
        </w:rPr>
        <w:t>Mol.Microbiol</w:t>
      </w:r>
      <w:proofErr w:type="spellEnd"/>
      <w:r w:rsidRPr="00392696">
        <w:rPr>
          <w:rFonts w:ascii="Verdana" w:eastAsiaTheme="minorHAnsi" w:hAnsi="Verdana" w:cs="Times New Roman"/>
          <w:i/>
          <w:iCs/>
          <w:color w:val="auto"/>
          <w:sz w:val="20"/>
          <w:szCs w:val="20"/>
          <w:bdr w:val="none" w:sz="0" w:space="0" w:color="auto"/>
          <w:lang w:val="en-GB" w:eastAsia="en-US"/>
        </w:rPr>
        <w:t>.</w:t>
      </w:r>
      <w:r w:rsidRPr="00392696">
        <w:rPr>
          <w:rFonts w:ascii="Verdana" w:eastAsiaTheme="minorHAnsi" w:hAnsi="Verdana" w:cs="Times New Roman"/>
          <w:color w:val="auto"/>
          <w:sz w:val="20"/>
          <w:szCs w:val="20"/>
          <w:bdr w:val="none" w:sz="0" w:space="0" w:color="auto"/>
          <w:lang w:val="en-GB" w:eastAsia="en-US"/>
        </w:rPr>
        <w:t xml:space="preserve"> </w:t>
      </w:r>
      <w:r w:rsidRPr="00392696">
        <w:rPr>
          <w:rFonts w:ascii="Verdana" w:eastAsiaTheme="minorHAnsi" w:hAnsi="Verdana" w:cs="Times New Roman"/>
          <w:b/>
          <w:bCs/>
          <w:color w:val="auto"/>
          <w:sz w:val="20"/>
          <w:szCs w:val="20"/>
          <w:bdr w:val="none" w:sz="0" w:space="0" w:color="auto"/>
          <w:lang w:val="en-GB" w:eastAsia="en-US"/>
        </w:rPr>
        <w:t>1996</w:t>
      </w:r>
      <w:r w:rsidRPr="00392696">
        <w:rPr>
          <w:rFonts w:ascii="Verdana" w:eastAsiaTheme="minorHAnsi" w:hAnsi="Verdana" w:cs="Times New Roman"/>
          <w:color w:val="auto"/>
          <w:sz w:val="20"/>
          <w:szCs w:val="20"/>
          <w:bdr w:val="none" w:sz="0" w:space="0" w:color="auto"/>
          <w:lang w:val="en-GB" w:eastAsia="en-US"/>
        </w:rPr>
        <w:t xml:space="preserve">, </w:t>
      </w:r>
      <w:r w:rsidRPr="00392696">
        <w:rPr>
          <w:rFonts w:ascii="Verdana" w:eastAsiaTheme="minorHAnsi" w:hAnsi="Verdana" w:cs="Times New Roman"/>
          <w:i/>
          <w:iCs/>
          <w:color w:val="auto"/>
          <w:sz w:val="20"/>
          <w:szCs w:val="20"/>
          <w:bdr w:val="none" w:sz="0" w:space="0" w:color="auto"/>
          <w:lang w:val="en-GB" w:eastAsia="en-US"/>
        </w:rPr>
        <w:t>19</w:t>
      </w:r>
      <w:r w:rsidRPr="00392696">
        <w:rPr>
          <w:rFonts w:ascii="Verdana" w:eastAsiaTheme="minorHAnsi" w:hAnsi="Verdana" w:cs="Times New Roman"/>
          <w:color w:val="auto"/>
          <w:sz w:val="20"/>
          <w:szCs w:val="20"/>
          <w:bdr w:val="none" w:sz="0" w:space="0" w:color="auto"/>
          <w:lang w:val="en-GB" w:eastAsia="en-US"/>
        </w:rPr>
        <w:t>, 625–637.</w:t>
      </w:r>
    </w:p>
    <w:p w14:paraId="126F8B07" w14:textId="77777777" w:rsidR="00392696" w:rsidRPr="00392696" w:rsidRDefault="00392696" w:rsidP="0039269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Verdana" w:eastAsiaTheme="minorHAnsi" w:hAnsi="Verdana" w:cs="Times New Roman"/>
          <w:color w:val="auto"/>
          <w:sz w:val="20"/>
          <w:szCs w:val="20"/>
          <w:bdr w:val="none" w:sz="0" w:space="0" w:color="auto"/>
          <w:lang w:val="en-GB" w:eastAsia="en-US"/>
        </w:rPr>
      </w:pPr>
    </w:p>
    <w:p w14:paraId="5CCAB17B" w14:textId="5C353ABF" w:rsidR="00392696" w:rsidRDefault="00392696" w:rsidP="0039269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Verdana" w:eastAsiaTheme="minorHAnsi" w:hAnsi="Verdana" w:cs="Times New Roman"/>
          <w:color w:val="auto"/>
          <w:sz w:val="20"/>
          <w:szCs w:val="20"/>
          <w:bdr w:val="none" w:sz="0" w:space="0" w:color="auto"/>
          <w:lang w:val="en-GB" w:eastAsia="en-US"/>
        </w:rPr>
      </w:pPr>
      <w:r w:rsidRPr="00392696">
        <w:rPr>
          <w:rFonts w:ascii="Verdana" w:eastAsiaTheme="minorHAnsi" w:hAnsi="Verdana" w:cs="Times New Roman"/>
          <w:color w:val="auto"/>
          <w:sz w:val="20"/>
          <w:szCs w:val="20"/>
          <w:bdr w:val="none" w:sz="0" w:space="0" w:color="auto"/>
          <w:lang w:val="en-GB" w:eastAsia="en-US"/>
        </w:rPr>
        <w:t xml:space="preserve">5. Atkinson, S.; Chang, C. Y.; Patrick, H. L.; Buckley, C. M. F.; Wang, Y.; </w:t>
      </w:r>
      <w:proofErr w:type="spellStart"/>
      <w:r w:rsidRPr="00392696">
        <w:rPr>
          <w:rFonts w:ascii="Verdana" w:eastAsiaTheme="minorHAnsi" w:hAnsi="Verdana" w:cs="Times New Roman"/>
          <w:color w:val="auto"/>
          <w:sz w:val="20"/>
          <w:szCs w:val="20"/>
          <w:bdr w:val="none" w:sz="0" w:space="0" w:color="auto"/>
          <w:lang w:val="en-GB" w:eastAsia="en-US"/>
        </w:rPr>
        <w:t>Sockett</w:t>
      </w:r>
      <w:proofErr w:type="spellEnd"/>
      <w:r w:rsidRPr="00392696">
        <w:rPr>
          <w:rFonts w:ascii="Verdana" w:eastAsiaTheme="minorHAnsi" w:hAnsi="Verdana" w:cs="Times New Roman"/>
          <w:color w:val="auto"/>
          <w:sz w:val="20"/>
          <w:szCs w:val="20"/>
          <w:bdr w:val="none" w:sz="0" w:space="0" w:color="auto"/>
          <w:lang w:val="en-GB" w:eastAsia="en-US"/>
        </w:rPr>
        <w:t xml:space="preserve">, R. E.; </w:t>
      </w:r>
      <w:proofErr w:type="spellStart"/>
      <w:r w:rsidRPr="00392696">
        <w:rPr>
          <w:rFonts w:ascii="Verdana" w:eastAsiaTheme="minorHAnsi" w:hAnsi="Verdana" w:cs="Times New Roman"/>
          <w:color w:val="auto"/>
          <w:sz w:val="20"/>
          <w:szCs w:val="20"/>
          <w:bdr w:val="none" w:sz="0" w:space="0" w:color="auto"/>
          <w:lang w:val="en-GB" w:eastAsia="en-US"/>
        </w:rPr>
        <w:t>camara</w:t>
      </w:r>
      <w:proofErr w:type="spellEnd"/>
      <w:r w:rsidRPr="00392696">
        <w:rPr>
          <w:rFonts w:ascii="Verdana" w:eastAsiaTheme="minorHAnsi" w:hAnsi="Verdana" w:cs="Times New Roman"/>
          <w:color w:val="auto"/>
          <w:sz w:val="20"/>
          <w:szCs w:val="20"/>
          <w:bdr w:val="none" w:sz="0" w:space="0" w:color="auto"/>
          <w:lang w:val="en-GB" w:eastAsia="en-US"/>
        </w:rPr>
        <w:t xml:space="preserve">, M.; </w:t>
      </w:r>
      <w:proofErr w:type="spellStart"/>
      <w:r w:rsidRPr="00392696">
        <w:rPr>
          <w:rFonts w:ascii="Verdana" w:eastAsiaTheme="minorHAnsi" w:hAnsi="Verdana" w:cs="Times New Roman"/>
          <w:color w:val="auto"/>
          <w:sz w:val="20"/>
          <w:szCs w:val="20"/>
          <w:bdr w:val="none" w:sz="0" w:space="0" w:color="auto"/>
          <w:lang w:val="en-GB" w:eastAsia="en-US"/>
        </w:rPr>
        <w:t>williams</w:t>
      </w:r>
      <w:proofErr w:type="spellEnd"/>
      <w:r w:rsidRPr="00392696">
        <w:rPr>
          <w:rFonts w:ascii="Verdana" w:eastAsiaTheme="minorHAnsi" w:hAnsi="Verdana" w:cs="Times New Roman"/>
          <w:color w:val="auto"/>
          <w:sz w:val="20"/>
          <w:szCs w:val="20"/>
          <w:bdr w:val="none" w:sz="0" w:space="0" w:color="auto"/>
          <w:lang w:val="en-GB" w:eastAsia="en-US"/>
        </w:rPr>
        <w:t xml:space="preserve">, P. Functional interplay between the </w:t>
      </w:r>
      <w:r w:rsidRPr="00392696">
        <w:rPr>
          <w:rFonts w:ascii="Verdana" w:eastAsiaTheme="minorHAnsi" w:hAnsi="Verdana" w:cs="Times New Roman"/>
          <w:i/>
          <w:iCs/>
          <w:color w:val="auto"/>
          <w:sz w:val="20"/>
          <w:szCs w:val="20"/>
          <w:bdr w:val="none" w:sz="0" w:space="0" w:color="auto"/>
          <w:lang w:val="en-GB" w:eastAsia="en-US"/>
        </w:rPr>
        <w:t>Yersinia pseudotuberculosis</w:t>
      </w:r>
      <w:r w:rsidRPr="00392696">
        <w:rPr>
          <w:rFonts w:ascii="Verdana" w:eastAsiaTheme="minorHAnsi" w:hAnsi="Verdana" w:cs="Times New Roman"/>
          <w:color w:val="auto"/>
          <w:sz w:val="20"/>
          <w:szCs w:val="20"/>
          <w:bdr w:val="none" w:sz="0" w:space="0" w:color="auto"/>
          <w:lang w:val="en-GB" w:eastAsia="en-US"/>
        </w:rPr>
        <w:t xml:space="preserve"> </w:t>
      </w:r>
      <w:proofErr w:type="spellStart"/>
      <w:r w:rsidRPr="00392696">
        <w:rPr>
          <w:rFonts w:ascii="Verdana" w:eastAsiaTheme="minorHAnsi" w:hAnsi="Verdana" w:cs="Times New Roman"/>
          <w:color w:val="auto"/>
          <w:sz w:val="20"/>
          <w:szCs w:val="20"/>
          <w:bdr w:val="none" w:sz="0" w:space="0" w:color="auto"/>
          <w:lang w:val="en-GB" w:eastAsia="en-US"/>
        </w:rPr>
        <w:t>YpsRI</w:t>
      </w:r>
      <w:proofErr w:type="spellEnd"/>
      <w:r w:rsidRPr="00392696">
        <w:rPr>
          <w:rFonts w:ascii="Verdana" w:eastAsiaTheme="minorHAnsi" w:hAnsi="Verdana" w:cs="Times New Roman"/>
          <w:color w:val="auto"/>
          <w:sz w:val="20"/>
          <w:szCs w:val="20"/>
          <w:bdr w:val="none" w:sz="0" w:space="0" w:color="auto"/>
          <w:lang w:val="en-GB" w:eastAsia="en-US"/>
        </w:rPr>
        <w:t xml:space="preserve"> and </w:t>
      </w:r>
      <w:proofErr w:type="spellStart"/>
      <w:r w:rsidRPr="00392696">
        <w:rPr>
          <w:rFonts w:ascii="Verdana" w:eastAsiaTheme="minorHAnsi" w:hAnsi="Verdana" w:cs="Times New Roman"/>
          <w:color w:val="auto"/>
          <w:sz w:val="20"/>
          <w:szCs w:val="20"/>
          <w:bdr w:val="none" w:sz="0" w:space="0" w:color="auto"/>
          <w:lang w:val="en-GB" w:eastAsia="en-US"/>
        </w:rPr>
        <w:t>YtbRI</w:t>
      </w:r>
      <w:proofErr w:type="spellEnd"/>
      <w:r w:rsidRPr="00392696">
        <w:rPr>
          <w:rFonts w:ascii="Verdana" w:eastAsiaTheme="minorHAnsi" w:hAnsi="Verdana" w:cs="Times New Roman"/>
          <w:color w:val="auto"/>
          <w:sz w:val="20"/>
          <w:szCs w:val="20"/>
          <w:bdr w:val="none" w:sz="0" w:space="0" w:color="auto"/>
          <w:lang w:val="en-GB" w:eastAsia="en-US"/>
        </w:rPr>
        <w:t xml:space="preserve"> quorum sensing systems modulates swimming motility by controlling expression of </w:t>
      </w:r>
      <w:r w:rsidRPr="00392696">
        <w:rPr>
          <w:rFonts w:ascii="Verdana" w:eastAsiaTheme="minorHAnsi" w:hAnsi="Verdana" w:cs="Times New Roman"/>
          <w:i/>
          <w:iCs/>
          <w:color w:val="auto"/>
          <w:sz w:val="20"/>
          <w:szCs w:val="20"/>
          <w:bdr w:val="none" w:sz="0" w:space="0" w:color="auto"/>
          <w:lang w:val="en-GB" w:eastAsia="en-US"/>
        </w:rPr>
        <w:t>flhDC</w:t>
      </w:r>
      <w:r w:rsidRPr="00392696">
        <w:rPr>
          <w:rFonts w:ascii="Verdana" w:eastAsiaTheme="minorHAnsi" w:hAnsi="Verdana" w:cs="Times New Roman"/>
          <w:color w:val="auto"/>
          <w:sz w:val="20"/>
          <w:szCs w:val="20"/>
          <w:bdr w:val="none" w:sz="0" w:space="0" w:color="auto"/>
          <w:lang w:val="en-GB" w:eastAsia="en-US"/>
        </w:rPr>
        <w:t xml:space="preserve"> and </w:t>
      </w:r>
      <w:r w:rsidRPr="00392696">
        <w:rPr>
          <w:rFonts w:ascii="Verdana" w:eastAsiaTheme="minorHAnsi" w:hAnsi="Verdana" w:cs="Times New Roman"/>
          <w:i/>
          <w:iCs/>
          <w:color w:val="auto"/>
          <w:sz w:val="20"/>
          <w:szCs w:val="20"/>
          <w:bdr w:val="none" w:sz="0" w:space="0" w:color="auto"/>
          <w:lang w:val="en-GB" w:eastAsia="en-US"/>
        </w:rPr>
        <w:t>fliA</w:t>
      </w:r>
      <w:r w:rsidRPr="00392696">
        <w:rPr>
          <w:rFonts w:ascii="Verdana" w:eastAsiaTheme="minorHAnsi" w:hAnsi="Verdana" w:cs="Times New Roman"/>
          <w:color w:val="auto"/>
          <w:sz w:val="20"/>
          <w:szCs w:val="20"/>
          <w:bdr w:val="none" w:sz="0" w:space="0" w:color="auto"/>
          <w:lang w:val="en-GB" w:eastAsia="en-US"/>
        </w:rPr>
        <w:t xml:space="preserve">. </w:t>
      </w:r>
      <w:proofErr w:type="spellStart"/>
      <w:r w:rsidRPr="00392696">
        <w:rPr>
          <w:rFonts w:ascii="Verdana" w:eastAsiaTheme="minorHAnsi" w:hAnsi="Verdana" w:cs="Times New Roman"/>
          <w:i/>
          <w:iCs/>
          <w:color w:val="auto"/>
          <w:sz w:val="20"/>
          <w:szCs w:val="20"/>
          <w:bdr w:val="none" w:sz="0" w:space="0" w:color="auto"/>
          <w:lang w:val="en-GB" w:eastAsia="en-US"/>
        </w:rPr>
        <w:t>Mol.Microbiol</w:t>
      </w:r>
      <w:proofErr w:type="spellEnd"/>
      <w:r w:rsidRPr="00392696">
        <w:rPr>
          <w:rFonts w:ascii="Verdana" w:eastAsiaTheme="minorHAnsi" w:hAnsi="Verdana" w:cs="Times New Roman"/>
          <w:i/>
          <w:iCs/>
          <w:color w:val="auto"/>
          <w:sz w:val="20"/>
          <w:szCs w:val="20"/>
          <w:bdr w:val="none" w:sz="0" w:space="0" w:color="auto"/>
          <w:lang w:val="en-GB" w:eastAsia="en-US"/>
        </w:rPr>
        <w:t>.</w:t>
      </w:r>
      <w:r w:rsidRPr="00392696">
        <w:rPr>
          <w:rFonts w:ascii="Verdana" w:eastAsiaTheme="minorHAnsi" w:hAnsi="Verdana" w:cs="Times New Roman"/>
          <w:color w:val="auto"/>
          <w:sz w:val="20"/>
          <w:szCs w:val="20"/>
          <w:bdr w:val="none" w:sz="0" w:space="0" w:color="auto"/>
          <w:lang w:val="en-GB" w:eastAsia="en-US"/>
        </w:rPr>
        <w:t xml:space="preserve"> </w:t>
      </w:r>
      <w:r w:rsidRPr="00392696">
        <w:rPr>
          <w:rFonts w:ascii="Verdana" w:eastAsiaTheme="minorHAnsi" w:hAnsi="Verdana" w:cs="Times New Roman"/>
          <w:b/>
          <w:bCs/>
          <w:color w:val="auto"/>
          <w:sz w:val="20"/>
          <w:szCs w:val="20"/>
          <w:bdr w:val="none" w:sz="0" w:space="0" w:color="auto"/>
          <w:lang w:val="en-GB" w:eastAsia="en-US"/>
        </w:rPr>
        <w:t>2008</w:t>
      </w:r>
      <w:r w:rsidRPr="00392696">
        <w:rPr>
          <w:rFonts w:ascii="Verdana" w:eastAsiaTheme="minorHAnsi" w:hAnsi="Verdana" w:cs="Times New Roman"/>
          <w:color w:val="auto"/>
          <w:sz w:val="20"/>
          <w:szCs w:val="20"/>
          <w:bdr w:val="none" w:sz="0" w:space="0" w:color="auto"/>
          <w:lang w:val="en-GB" w:eastAsia="en-US"/>
        </w:rPr>
        <w:t xml:space="preserve">, </w:t>
      </w:r>
      <w:r w:rsidRPr="00392696">
        <w:rPr>
          <w:rFonts w:ascii="Verdana" w:eastAsiaTheme="minorHAnsi" w:hAnsi="Verdana" w:cs="Times New Roman"/>
          <w:i/>
          <w:iCs/>
          <w:color w:val="auto"/>
          <w:sz w:val="20"/>
          <w:szCs w:val="20"/>
          <w:bdr w:val="none" w:sz="0" w:space="0" w:color="auto"/>
          <w:lang w:val="en-GB" w:eastAsia="en-US"/>
        </w:rPr>
        <w:t>69</w:t>
      </w:r>
      <w:r w:rsidRPr="00392696">
        <w:rPr>
          <w:rFonts w:ascii="Verdana" w:eastAsiaTheme="minorHAnsi" w:hAnsi="Verdana" w:cs="Times New Roman"/>
          <w:color w:val="auto"/>
          <w:sz w:val="20"/>
          <w:szCs w:val="20"/>
          <w:bdr w:val="none" w:sz="0" w:space="0" w:color="auto"/>
          <w:lang w:val="en-GB" w:eastAsia="en-US"/>
        </w:rPr>
        <w:t>, 137–151.</w:t>
      </w:r>
    </w:p>
    <w:p w14:paraId="011B9BDD" w14:textId="77777777" w:rsidR="00392696" w:rsidRPr="00392696" w:rsidRDefault="00392696" w:rsidP="0039269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Verdana" w:eastAsiaTheme="minorHAnsi" w:hAnsi="Verdana" w:cs="Times New Roman"/>
          <w:color w:val="auto"/>
          <w:sz w:val="20"/>
          <w:szCs w:val="20"/>
          <w:bdr w:val="none" w:sz="0" w:space="0" w:color="auto"/>
          <w:lang w:val="en-GB" w:eastAsia="en-US"/>
        </w:rPr>
      </w:pPr>
    </w:p>
    <w:p w14:paraId="6707A388" w14:textId="726803A5" w:rsidR="00392696" w:rsidRDefault="00392696" w:rsidP="0039269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ins w:id="2" w:author="Steve Atkinson" w:date="2018-06-15T22:13:00Z"/>
          <w:rFonts w:ascii="Verdana" w:eastAsiaTheme="minorHAnsi" w:hAnsi="Verdana" w:cs="Times New Roman"/>
          <w:color w:val="auto"/>
          <w:sz w:val="20"/>
          <w:szCs w:val="20"/>
          <w:bdr w:val="none" w:sz="0" w:space="0" w:color="auto"/>
          <w:lang w:val="en-GB" w:eastAsia="en-US"/>
        </w:rPr>
      </w:pPr>
      <w:r w:rsidRPr="00392696">
        <w:rPr>
          <w:rFonts w:ascii="Verdana" w:eastAsiaTheme="minorHAnsi" w:hAnsi="Verdana" w:cs="Times New Roman"/>
          <w:color w:val="auto"/>
          <w:sz w:val="20"/>
          <w:szCs w:val="20"/>
          <w:bdr w:val="none" w:sz="0" w:space="0" w:color="auto"/>
          <w:lang w:val="en-GB" w:eastAsia="en-US"/>
        </w:rPr>
        <w:t xml:space="preserve">6. Stewart, G. S. A. B.; </w:t>
      </w:r>
      <w:proofErr w:type="spellStart"/>
      <w:r w:rsidRPr="00392696">
        <w:rPr>
          <w:rFonts w:ascii="Verdana" w:eastAsiaTheme="minorHAnsi" w:hAnsi="Verdana" w:cs="Times New Roman"/>
          <w:color w:val="auto"/>
          <w:sz w:val="20"/>
          <w:szCs w:val="20"/>
          <w:bdr w:val="none" w:sz="0" w:space="0" w:color="auto"/>
          <w:lang w:val="en-GB" w:eastAsia="en-US"/>
        </w:rPr>
        <w:t>Lubinskymink</w:t>
      </w:r>
      <w:proofErr w:type="spellEnd"/>
      <w:r w:rsidRPr="00392696">
        <w:rPr>
          <w:rFonts w:ascii="Verdana" w:eastAsiaTheme="minorHAnsi" w:hAnsi="Verdana" w:cs="Times New Roman"/>
          <w:color w:val="auto"/>
          <w:sz w:val="20"/>
          <w:szCs w:val="20"/>
          <w:bdr w:val="none" w:sz="0" w:space="0" w:color="auto"/>
          <w:lang w:val="en-GB" w:eastAsia="en-US"/>
        </w:rPr>
        <w:t xml:space="preserve">, S.; Jackson, C. G.; Cassel, A.; Kuhn, J. pHG165 - a pBR322 copy number derivative of pUC8 for cloning and expression. </w:t>
      </w:r>
      <w:r w:rsidRPr="00392696">
        <w:rPr>
          <w:rFonts w:ascii="Verdana" w:eastAsiaTheme="minorHAnsi" w:hAnsi="Verdana" w:cs="Times New Roman"/>
          <w:i/>
          <w:iCs/>
          <w:color w:val="auto"/>
          <w:sz w:val="20"/>
          <w:szCs w:val="20"/>
          <w:bdr w:val="none" w:sz="0" w:space="0" w:color="auto"/>
          <w:lang w:val="en-GB" w:eastAsia="en-US"/>
        </w:rPr>
        <w:t>Plasmid</w:t>
      </w:r>
      <w:r w:rsidRPr="00392696">
        <w:rPr>
          <w:rFonts w:ascii="Verdana" w:eastAsiaTheme="minorHAnsi" w:hAnsi="Verdana" w:cs="Times New Roman"/>
          <w:color w:val="auto"/>
          <w:sz w:val="20"/>
          <w:szCs w:val="20"/>
          <w:bdr w:val="none" w:sz="0" w:space="0" w:color="auto"/>
          <w:lang w:val="en-GB" w:eastAsia="en-US"/>
        </w:rPr>
        <w:t xml:space="preserve"> </w:t>
      </w:r>
      <w:r w:rsidRPr="00392696">
        <w:rPr>
          <w:rFonts w:ascii="Verdana" w:eastAsiaTheme="minorHAnsi" w:hAnsi="Verdana" w:cs="Times New Roman"/>
          <w:b/>
          <w:bCs/>
          <w:color w:val="auto"/>
          <w:sz w:val="20"/>
          <w:szCs w:val="20"/>
          <w:bdr w:val="none" w:sz="0" w:space="0" w:color="auto"/>
          <w:lang w:val="en-GB" w:eastAsia="en-US"/>
        </w:rPr>
        <w:t>1986</w:t>
      </w:r>
      <w:r w:rsidRPr="00392696">
        <w:rPr>
          <w:rFonts w:ascii="Verdana" w:eastAsiaTheme="minorHAnsi" w:hAnsi="Verdana" w:cs="Times New Roman"/>
          <w:color w:val="auto"/>
          <w:sz w:val="20"/>
          <w:szCs w:val="20"/>
          <w:bdr w:val="none" w:sz="0" w:space="0" w:color="auto"/>
          <w:lang w:val="en-GB" w:eastAsia="en-US"/>
        </w:rPr>
        <w:t xml:space="preserve">, </w:t>
      </w:r>
      <w:r w:rsidRPr="00392696">
        <w:rPr>
          <w:rFonts w:ascii="Verdana" w:eastAsiaTheme="minorHAnsi" w:hAnsi="Verdana" w:cs="Times New Roman"/>
          <w:i/>
          <w:iCs/>
          <w:color w:val="auto"/>
          <w:sz w:val="20"/>
          <w:szCs w:val="20"/>
          <w:bdr w:val="none" w:sz="0" w:space="0" w:color="auto"/>
          <w:lang w:val="en-GB" w:eastAsia="en-US"/>
        </w:rPr>
        <w:t>15</w:t>
      </w:r>
      <w:r w:rsidRPr="00392696">
        <w:rPr>
          <w:rFonts w:ascii="Verdana" w:eastAsiaTheme="minorHAnsi" w:hAnsi="Verdana" w:cs="Times New Roman"/>
          <w:color w:val="auto"/>
          <w:sz w:val="20"/>
          <w:szCs w:val="20"/>
          <w:bdr w:val="none" w:sz="0" w:space="0" w:color="auto"/>
          <w:lang w:val="en-GB" w:eastAsia="en-US"/>
        </w:rPr>
        <w:t>, 172–181.</w:t>
      </w:r>
    </w:p>
    <w:p w14:paraId="1B60D57E" w14:textId="77777777" w:rsidR="002F3C2C" w:rsidRPr="00392696" w:rsidRDefault="002F3C2C" w:rsidP="0039269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Verdana" w:eastAsiaTheme="minorHAnsi" w:hAnsi="Verdana" w:cs="Times New Roman"/>
          <w:color w:val="auto"/>
          <w:sz w:val="20"/>
          <w:szCs w:val="20"/>
          <w:bdr w:val="none" w:sz="0" w:space="0" w:color="auto"/>
          <w:lang w:val="en-GB" w:eastAsia="en-US"/>
        </w:rPr>
      </w:pPr>
      <w:bookmarkStart w:id="3" w:name="_GoBack"/>
      <w:bookmarkEnd w:id="3"/>
    </w:p>
    <w:p w14:paraId="2B198F2B" w14:textId="3320D99C" w:rsidR="00392696" w:rsidRDefault="00392696" w:rsidP="0039269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Verdana" w:eastAsiaTheme="minorHAnsi" w:hAnsi="Verdana" w:cs="Times New Roman"/>
          <w:color w:val="auto"/>
          <w:sz w:val="20"/>
          <w:szCs w:val="20"/>
          <w:bdr w:val="none" w:sz="0" w:space="0" w:color="auto"/>
          <w:lang w:val="en-GB" w:eastAsia="en-US"/>
        </w:rPr>
      </w:pPr>
      <w:r w:rsidRPr="00392696">
        <w:rPr>
          <w:rFonts w:ascii="Verdana" w:eastAsiaTheme="minorHAnsi" w:hAnsi="Verdana" w:cs="Times New Roman"/>
          <w:color w:val="auto"/>
          <w:sz w:val="20"/>
          <w:szCs w:val="20"/>
          <w:bdr w:val="none" w:sz="0" w:space="0" w:color="auto"/>
          <w:lang w:val="en-GB" w:eastAsia="en-US"/>
        </w:rPr>
        <w:t xml:space="preserve">7. CHANG, A.; Cohen, S. N. Construction </w:t>
      </w:r>
      <w:r w:rsidR="00167B26" w:rsidRPr="00392696">
        <w:rPr>
          <w:rFonts w:ascii="Verdana" w:eastAsiaTheme="minorHAnsi" w:hAnsi="Verdana" w:cs="Times New Roman"/>
          <w:color w:val="auto"/>
          <w:sz w:val="20"/>
          <w:szCs w:val="20"/>
          <w:bdr w:val="none" w:sz="0" w:space="0" w:color="auto"/>
          <w:lang w:val="en-GB" w:eastAsia="en-US"/>
        </w:rPr>
        <w:t>and characterization of amplifiable multi</w:t>
      </w:r>
      <w:r w:rsidR="00B27D10">
        <w:rPr>
          <w:rFonts w:ascii="Verdana" w:eastAsiaTheme="minorHAnsi" w:hAnsi="Verdana" w:cs="Times New Roman"/>
          <w:color w:val="auto"/>
          <w:sz w:val="20"/>
          <w:szCs w:val="20"/>
          <w:bdr w:val="none" w:sz="0" w:space="0" w:color="auto"/>
          <w:lang w:val="en-GB" w:eastAsia="en-US"/>
        </w:rPr>
        <w:t>-</w:t>
      </w:r>
      <w:r w:rsidR="00167B26" w:rsidRPr="00392696">
        <w:rPr>
          <w:rFonts w:ascii="Verdana" w:eastAsiaTheme="minorHAnsi" w:hAnsi="Verdana" w:cs="Times New Roman"/>
          <w:color w:val="auto"/>
          <w:sz w:val="20"/>
          <w:szCs w:val="20"/>
          <w:bdr w:val="none" w:sz="0" w:space="0" w:color="auto"/>
          <w:lang w:val="en-GB" w:eastAsia="en-US"/>
        </w:rPr>
        <w:t xml:space="preserve">copy </w:t>
      </w:r>
      <w:r w:rsidR="00B27D10">
        <w:rPr>
          <w:rFonts w:ascii="Verdana" w:eastAsiaTheme="minorHAnsi" w:hAnsi="Verdana" w:cs="Times New Roman"/>
          <w:color w:val="auto"/>
          <w:sz w:val="20"/>
          <w:szCs w:val="20"/>
          <w:bdr w:val="none" w:sz="0" w:space="0" w:color="auto"/>
          <w:lang w:val="en-GB" w:eastAsia="en-US"/>
        </w:rPr>
        <w:t>DNA</w:t>
      </w:r>
      <w:r w:rsidR="00167B26" w:rsidRPr="00392696">
        <w:rPr>
          <w:rFonts w:ascii="Verdana" w:eastAsiaTheme="minorHAnsi" w:hAnsi="Verdana" w:cs="Times New Roman"/>
          <w:color w:val="auto"/>
          <w:sz w:val="20"/>
          <w:szCs w:val="20"/>
          <w:bdr w:val="none" w:sz="0" w:space="0" w:color="auto"/>
          <w:lang w:val="en-GB" w:eastAsia="en-US"/>
        </w:rPr>
        <w:t xml:space="preserve"> cloning vehicles derived from p15a cryptic mini</w:t>
      </w:r>
      <w:r w:rsidR="00B27D10">
        <w:rPr>
          <w:rFonts w:ascii="Verdana" w:eastAsiaTheme="minorHAnsi" w:hAnsi="Verdana" w:cs="Times New Roman"/>
          <w:color w:val="auto"/>
          <w:sz w:val="20"/>
          <w:szCs w:val="20"/>
          <w:bdr w:val="none" w:sz="0" w:space="0" w:color="auto"/>
          <w:lang w:val="en-GB" w:eastAsia="en-US"/>
        </w:rPr>
        <w:t>-</w:t>
      </w:r>
      <w:r w:rsidR="00167B26" w:rsidRPr="00392696">
        <w:rPr>
          <w:rFonts w:ascii="Verdana" w:eastAsiaTheme="minorHAnsi" w:hAnsi="Verdana" w:cs="Times New Roman"/>
          <w:color w:val="auto"/>
          <w:sz w:val="20"/>
          <w:szCs w:val="20"/>
          <w:bdr w:val="none" w:sz="0" w:space="0" w:color="auto"/>
          <w:lang w:val="en-GB" w:eastAsia="en-US"/>
        </w:rPr>
        <w:t>plasmid</w:t>
      </w:r>
      <w:r w:rsidRPr="00392696">
        <w:rPr>
          <w:rFonts w:ascii="Verdana" w:eastAsiaTheme="minorHAnsi" w:hAnsi="Verdana" w:cs="Times New Roman"/>
          <w:color w:val="auto"/>
          <w:sz w:val="20"/>
          <w:szCs w:val="20"/>
          <w:bdr w:val="none" w:sz="0" w:space="0" w:color="auto"/>
          <w:lang w:val="en-GB" w:eastAsia="en-US"/>
        </w:rPr>
        <w:t xml:space="preserve">. </w:t>
      </w:r>
      <w:proofErr w:type="spellStart"/>
      <w:proofErr w:type="gramStart"/>
      <w:r w:rsidRPr="00392696">
        <w:rPr>
          <w:rFonts w:ascii="Verdana" w:eastAsiaTheme="minorHAnsi" w:hAnsi="Verdana" w:cs="Times New Roman"/>
          <w:i/>
          <w:iCs/>
          <w:color w:val="auto"/>
          <w:sz w:val="20"/>
          <w:szCs w:val="20"/>
          <w:bdr w:val="none" w:sz="0" w:space="0" w:color="auto"/>
          <w:lang w:val="en-GB" w:eastAsia="en-US"/>
        </w:rPr>
        <w:t>J.Bacteriol</w:t>
      </w:r>
      <w:proofErr w:type="spellEnd"/>
      <w:proofErr w:type="gramEnd"/>
      <w:r w:rsidRPr="00392696">
        <w:rPr>
          <w:rFonts w:ascii="Verdana" w:eastAsiaTheme="minorHAnsi" w:hAnsi="Verdana" w:cs="Times New Roman"/>
          <w:i/>
          <w:iCs/>
          <w:color w:val="auto"/>
          <w:sz w:val="20"/>
          <w:szCs w:val="20"/>
          <w:bdr w:val="none" w:sz="0" w:space="0" w:color="auto"/>
          <w:lang w:val="en-GB" w:eastAsia="en-US"/>
        </w:rPr>
        <w:t>.</w:t>
      </w:r>
      <w:r w:rsidRPr="00392696">
        <w:rPr>
          <w:rFonts w:ascii="Verdana" w:eastAsiaTheme="minorHAnsi" w:hAnsi="Verdana" w:cs="Times New Roman"/>
          <w:color w:val="auto"/>
          <w:sz w:val="20"/>
          <w:szCs w:val="20"/>
          <w:bdr w:val="none" w:sz="0" w:space="0" w:color="auto"/>
          <w:lang w:val="en-GB" w:eastAsia="en-US"/>
        </w:rPr>
        <w:t xml:space="preserve"> </w:t>
      </w:r>
      <w:r w:rsidRPr="00392696">
        <w:rPr>
          <w:rFonts w:ascii="Verdana" w:eastAsiaTheme="minorHAnsi" w:hAnsi="Verdana" w:cs="Times New Roman"/>
          <w:b/>
          <w:bCs/>
          <w:color w:val="auto"/>
          <w:sz w:val="20"/>
          <w:szCs w:val="20"/>
          <w:bdr w:val="none" w:sz="0" w:space="0" w:color="auto"/>
          <w:lang w:val="en-GB" w:eastAsia="en-US"/>
        </w:rPr>
        <w:t>1978</w:t>
      </w:r>
      <w:r w:rsidRPr="00392696">
        <w:rPr>
          <w:rFonts w:ascii="Verdana" w:eastAsiaTheme="minorHAnsi" w:hAnsi="Verdana" w:cs="Times New Roman"/>
          <w:color w:val="auto"/>
          <w:sz w:val="20"/>
          <w:szCs w:val="20"/>
          <w:bdr w:val="none" w:sz="0" w:space="0" w:color="auto"/>
          <w:lang w:val="en-GB" w:eastAsia="en-US"/>
        </w:rPr>
        <w:t xml:space="preserve">, </w:t>
      </w:r>
      <w:r w:rsidRPr="00392696">
        <w:rPr>
          <w:rFonts w:ascii="Verdana" w:eastAsiaTheme="minorHAnsi" w:hAnsi="Verdana" w:cs="Times New Roman"/>
          <w:i/>
          <w:iCs/>
          <w:color w:val="auto"/>
          <w:sz w:val="20"/>
          <w:szCs w:val="20"/>
          <w:bdr w:val="none" w:sz="0" w:space="0" w:color="auto"/>
          <w:lang w:val="en-GB" w:eastAsia="en-US"/>
        </w:rPr>
        <w:t>134</w:t>
      </w:r>
      <w:r w:rsidRPr="00392696">
        <w:rPr>
          <w:rFonts w:ascii="Verdana" w:eastAsiaTheme="minorHAnsi" w:hAnsi="Verdana" w:cs="Times New Roman"/>
          <w:color w:val="auto"/>
          <w:sz w:val="20"/>
          <w:szCs w:val="20"/>
          <w:bdr w:val="none" w:sz="0" w:space="0" w:color="auto"/>
          <w:lang w:val="en-GB" w:eastAsia="en-US"/>
        </w:rPr>
        <w:t>, 1141–1156.</w:t>
      </w:r>
    </w:p>
    <w:p w14:paraId="2D948325" w14:textId="77777777" w:rsidR="00392696" w:rsidRPr="00392696" w:rsidRDefault="00392696" w:rsidP="0039269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Verdana" w:eastAsiaTheme="minorHAnsi" w:hAnsi="Verdana" w:cs="Times New Roman"/>
          <w:color w:val="auto"/>
          <w:sz w:val="20"/>
          <w:szCs w:val="20"/>
          <w:bdr w:val="none" w:sz="0" w:space="0" w:color="auto"/>
          <w:lang w:val="en-GB" w:eastAsia="en-US"/>
        </w:rPr>
      </w:pPr>
    </w:p>
    <w:p w14:paraId="0E963AA4" w14:textId="3577DC40" w:rsidR="00392696" w:rsidRDefault="00392696" w:rsidP="0039269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Verdana" w:eastAsiaTheme="minorHAnsi" w:hAnsi="Verdana" w:cs="Times New Roman"/>
          <w:color w:val="auto"/>
          <w:sz w:val="20"/>
          <w:szCs w:val="20"/>
          <w:bdr w:val="none" w:sz="0" w:space="0" w:color="auto"/>
          <w:lang w:val="en-GB" w:eastAsia="en-US"/>
        </w:rPr>
      </w:pPr>
      <w:r w:rsidRPr="00392696">
        <w:rPr>
          <w:rFonts w:ascii="Verdana" w:eastAsiaTheme="minorHAnsi" w:hAnsi="Verdana" w:cs="Times New Roman"/>
          <w:color w:val="auto"/>
          <w:sz w:val="20"/>
          <w:szCs w:val="20"/>
          <w:bdr w:val="none" w:sz="0" w:space="0" w:color="auto"/>
          <w:lang w:val="en-GB" w:eastAsia="en-US"/>
        </w:rPr>
        <w:t xml:space="preserve">8. </w:t>
      </w:r>
      <w:proofErr w:type="spellStart"/>
      <w:r w:rsidRPr="00392696">
        <w:rPr>
          <w:rFonts w:ascii="Verdana" w:eastAsiaTheme="minorHAnsi" w:hAnsi="Verdana" w:cs="Times New Roman"/>
          <w:color w:val="auto"/>
          <w:sz w:val="20"/>
          <w:szCs w:val="20"/>
          <w:bdr w:val="none" w:sz="0" w:space="0" w:color="auto"/>
          <w:lang w:val="en-GB" w:eastAsia="en-US"/>
        </w:rPr>
        <w:t>Prentki</w:t>
      </w:r>
      <w:proofErr w:type="spellEnd"/>
      <w:r w:rsidRPr="00392696">
        <w:rPr>
          <w:rFonts w:ascii="Verdana" w:eastAsiaTheme="minorHAnsi" w:hAnsi="Verdana" w:cs="Times New Roman"/>
          <w:color w:val="auto"/>
          <w:sz w:val="20"/>
          <w:szCs w:val="20"/>
          <w:bdr w:val="none" w:sz="0" w:space="0" w:color="auto"/>
          <w:lang w:val="en-GB" w:eastAsia="en-US"/>
        </w:rPr>
        <w:t xml:space="preserve">, P.; </w:t>
      </w:r>
      <w:proofErr w:type="spellStart"/>
      <w:r w:rsidRPr="00392696">
        <w:rPr>
          <w:rFonts w:ascii="Verdana" w:eastAsiaTheme="minorHAnsi" w:hAnsi="Verdana" w:cs="Times New Roman"/>
          <w:color w:val="auto"/>
          <w:sz w:val="20"/>
          <w:szCs w:val="20"/>
          <w:bdr w:val="none" w:sz="0" w:space="0" w:color="auto"/>
          <w:lang w:val="en-GB" w:eastAsia="en-US"/>
        </w:rPr>
        <w:t>Krisch</w:t>
      </w:r>
      <w:proofErr w:type="spellEnd"/>
      <w:r w:rsidRPr="00392696">
        <w:rPr>
          <w:rFonts w:ascii="Verdana" w:eastAsiaTheme="minorHAnsi" w:hAnsi="Verdana" w:cs="Times New Roman"/>
          <w:color w:val="auto"/>
          <w:sz w:val="20"/>
          <w:szCs w:val="20"/>
          <w:bdr w:val="none" w:sz="0" w:space="0" w:color="auto"/>
          <w:lang w:val="en-GB" w:eastAsia="en-US"/>
        </w:rPr>
        <w:t xml:space="preserve">, H. M. </w:t>
      </w:r>
      <w:r w:rsidRPr="00167B26">
        <w:rPr>
          <w:rFonts w:ascii="Verdana" w:eastAsiaTheme="minorHAnsi" w:hAnsi="Verdana" w:cs="Times New Roman"/>
          <w:i/>
          <w:color w:val="auto"/>
          <w:sz w:val="20"/>
          <w:szCs w:val="20"/>
          <w:bdr w:val="none" w:sz="0" w:space="0" w:color="auto"/>
          <w:lang w:val="en-GB" w:eastAsia="en-US"/>
        </w:rPr>
        <w:t>In vitro</w:t>
      </w:r>
      <w:r w:rsidRPr="00392696">
        <w:rPr>
          <w:rFonts w:ascii="Verdana" w:eastAsiaTheme="minorHAnsi" w:hAnsi="Verdana" w:cs="Times New Roman"/>
          <w:color w:val="auto"/>
          <w:sz w:val="20"/>
          <w:szCs w:val="20"/>
          <w:bdr w:val="none" w:sz="0" w:space="0" w:color="auto"/>
          <w:lang w:val="en-GB" w:eastAsia="en-US"/>
        </w:rPr>
        <w:t xml:space="preserve"> insertional mutagenesis with a selectable DNA fragment. </w:t>
      </w:r>
      <w:r w:rsidRPr="00392696">
        <w:rPr>
          <w:rFonts w:ascii="Verdana" w:eastAsiaTheme="minorHAnsi" w:hAnsi="Verdana" w:cs="Times New Roman"/>
          <w:i/>
          <w:iCs/>
          <w:color w:val="auto"/>
          <w:sz w:val="20"/>
          <w:szCs w:val="20"/>
          <w:bdr w:val="none" w:sz="0" w:space="0" w:color="auto"/>
          <w:lang w:val="en-GB" w:eastAsia="en-US"/>
        </w:rPr>
        <w:t>Gene</w:t>
      </w:r>
      <w:r w:rsidRPr="00392696">
        <w:rPr>
          <w:rFonts w:ascii="Verdana" w:eastAsiaTheme="minorHAnsi" w:hAnsi="Verdana" w:cs="Times New Roman"/>
          <w:color w:val="auto"/>
          <w:sz w:val="20"/>
          <w:szCs w:val="20"/>
          <w:bdr w:val="none" w:sz="0" w:space="0" w:color="auto"/>
          <w:lang w:val="en-GB" w:eastAsia="en-US"/>
        </w:rPr>
        <w:t xml:space="preserve"> </w:t>
      </w:r>
      <w:r w:rsidRPr="00392696">
        <w:rPr>
          <w:rFonts w:ascii="Verdana" w:eastAsiaTheme="minorHAnsi" w:hAnsi="Verdana" w:cs="Times New Roman"/>
          <w:b/>
          <w:bCs/>
          <w:color w:val="auto"/>
          <w:sz w:val="20"/>
          <w:szCs w:val="20"/>
          <w:bdr w:val="none" w:sz="0" w:space="0" w:color="auto"/>
          <w:lang w:val="en-GB" w:eastAsia="en-US"/>
        </w:rPr>
        <w:t>1984</w:t>
      </w:r>
      <w:r w:rsidRPr="00392696">
        <w:rPr>
          <w:rFonts w:ascii="Verdana" w:eastAsiaTheme="minorHAnsi" w:hAnsi="Verdana" w:cs="Times New Roman"/>
          <w:color w:val="auto"/>
          <w:sz w:val="20"/>
          <w:szCs w:val="20"/>
          <w:bdr w:val="none" w:sz="0" w:space="0" w:color="auto"/>
          <w:lang w:val="en-GB" w:eastAsia="en-US"/>
        </w:rPr>
        <w:t xml:space="preserve">, </w:t>
      </w:r>
      <w:r w:rsidRPr="00392696">
        <w:rPr>
          <w:rFonts w:ascii="Verdana" w:eastAsiaTheme="minorHAnsi" w:hAnsi="Verdana" w:cs="Times New Roman"/>
          <w:i/>
          <w:iCs/>
          <w:color w:val="auto"/>
          <w:sz w:val="20"/>
          <w:szCs w:val="20"/>
          <w:bdr w:val="none" w:sz="0" w:space="0" w:color="auto"/>
          <w:lang w:val="en-GB" w:eastAsia="en-US"/>
        </w:rPr>
        <w:t>29</w:t>
      </w:r>
      <w:r w:rsidRPr="00392696">
        <w:rPr>
          <w:rFonts w:ascii="Verdana" w:eastAsiaTheme="minorHAnsi" w:hAnsi="Verdana" w:cs="Times New Roman"/>
          <w:color w:val="auto"/>
          <w:sz w:val="20"/>
          <w:szCs w:val="20"/>
          <w:bdr w:val="none" w:sz="0" w:space="0" w:color="auto"/>
          <w:lang w:val="en-GB" w:eastAsia="en-US"/>
        </w:rPr>
        <w:t>, 303–313.</w:t>
      </w:r>
    </w:p>
    <w:p w14:paraId="52494F1D" w14:textId="77777777" w:rsidR="00392696" w:rsidRPr="00392696" w:rsidRDefault="00392696" w:rsidP="0039269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Verdana" w:eastAsiaTheme="minorHAnsi" w:hAnsi="Verdana" w:cs="Times New Roman"/>
          <w:color w:val="auto"/>
          <w:sz w:val="20"/>
          <w:szCs w:val="20"/>
          <w:bdr w:val="none" w:sz="0" w:space="0" w:color="auto"/>
          <w:lang w:val="en-GB" w:eastAsia="en-US"/>
        </w:rPr>
      </w:pPr>
    </w:p>
    <w:p w14:paraId="34546D23" w14:textId="5C125290" w:rsidR="00392696" w:rsidRDefault="00392696" w:rsidP="0039269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Verdana" w:eastAsiaTheme="minorHAnsi" w:hAnsi="Verdana" w:cs="Times New Roman"/>
          <w:color w:val="auto"/>
          <w:sz w:val="20"/>
          <w:szCs w:val="20"/>
          <w:bdr w:val="none" w:sz="0" w:space="0" w:color="auto"/>
          <w:lang w:val="en-GB" w:eastAsia="en-US"/>
        </w:rPr>
      </w:pPr>
      <w:r w:rsidRPr="00392696">
        <w:rPr>
          <w:rFonts w:ascii="Verdana" w:eastAsiaTheme="minorHAnsi" w:hAnsi="Verdana" w:cs="Times New Roman"/>
          <w:color w:val="auto"/>
          <w:sz w:val="20"/>
          <w:szCs w:val="20"/>
          <w:bdr w:val="none" w:sz="0" w:space="0" w:color="auto"/>
          <w:lang w:val="en-GB" w:eastAsia="en-US"/>
        </w:rPr>
        <w:t xml:space="preserve">9. </w:t>
      </w:r>
      <w:proofErr w:type="spellStart"/>
      <w:r w:rsidRPr="00392696">
        <w:rPr>
          <w:rFonts w:ascii="Verdana" w:eastAsiaTheme="minorHAnsi" w:hAnsi="Verdana" w:cs="Times New Roman"/>
          <w:color w:val="auto"/>
          <w:sz w:val="20"/>
          <w:szCs w:val="20"/>
          <w:bdr w:val="none" w:sz="0" w:space="0" w:color="auto"/>
          <w:lang w:val="en-GB" w:eastAsia="en-US"/>
        </w:rPr>
        <w:t>voisard</w:t>
      </w:r>
      <w:proofErr w:type="spellEnd"/>
      <w:r w:rsidRPr="00392696">
        <w:rPr>
          <w:rFonts w:ascii="Verdana" w:eastAsiaTheme="minorHAnsi" w:hAnsi="Verdana" w:cs="Times New Roman"/>
          <w:color w:val="auto"/>
          <w:sz w:val="20"/>
          <w:szCs w:val="20"/>
          <w:bdr w:val="none" w:sz="0" w:space="0" w:color="auto"/>
          <w:lang w:val="en-GB" w:eastAsia="en-US"/>
        </w:rPr>
        <w:t xml:space="preserve">, C.; RELLA, M.; Haas, D. Conjugative </w:t>
      </w:r>
      <w:r w:rsidR="00167B26" w:rsidRPr="00392696">
        <w:rPr>
          <w:rFonts w:ascii="Verdana" w:eastAsiaTheme="minorHAnsi" w:hAnsi="Verdana" w:cs="Times New Roman"/>
          <w:color w:val="auto"/>
          <w:sz w:val="20"/>
          <w:szCs w:val="20"/>
          <w:bdr w:val="none" w:sz="0" w:space="0" w:color="auto"/>
          <w:lang w:val="en-GB" w:eastAsia="en-US"/>
        </w:rPr>
        <w:t>transfer of p</w:t>
      </w:r>
      <w:r w:rsidR="00B27D10">
        <w:rPr>
          <w:rFonts w:ascii="Verdana" w:eastAsiaTheme="minorHAnsi" w:hAnsi="Verdana" w:cs="Times New Roman"/>
          <w:color w:val="auto"/>
          <w:sz w:val="20"/>
          <w:szCs w:val="20"/>
          <w:bdr w:val="none" w:sz="0" w:space="0" w:color="auto"/>
          <w:lang w:val="en-GB" w:eastAsia="en-US"/>
        </w:rPr>
        <w:t xml:space="preserve">lasmid rp1 to soil isolates of </w:t>
      </w:r>
      <w:r w:rsidR="00B27D10" w:rsidRPr="00B27D10">
        <w:rPr>
          <w:rFonts w:ascii="Verdana" w:eastAsiaTheme="minorHAnsi" w:hAnsi="Verdana" w:cs="Times New Roman"/>
          <w:i/>
          <w:color w:val="auto"/>
          <w:sz w:val="20"/>
          <w:szCs w:val="20"/>
          <w:bdr w:val="none" w:sz="0" w:space="0" w:color="auto"/>
          <w:lang w:val="en-GB" w:eastAsia="en-US"/>
        </w:rPr>
        <w:t xml:space="preserve">Pseudomonas </w:t>
      </w:r>
      <w:r w:rsidR="00167B26" w:rsidRPr="00B27D10">
        <w:rPr>
          <w:rFonts w:ascii="Verdana" w:eastAsiaTheme="minorHAnsi" w:hAnsi="Verdana" w:cs="Times New Roman"/>
          <w:i/>
          <w:color w:val="auto"/>
          <w:sz w:val="20"/>
          <w:szCs w:val="20"/>
          <w:bdr w:val="none" w:sz="0" w:space="0" w:color="auto"/>
          <w:lang w:val="en-GB" w:eastAsia="en-US"/>
        </w:rPr>
        <w:t>fluorescens</w:t>
      </w:r>
      <w:r w:rsidR="00167B26" w:rsidRPr="00392696">
        <w:rPr>
          <w:rFonts w:ascii="Verdana" w:eastAsiaTheme="minorHAnsi" w:hAnsi="Verdana" w:cs="Times New Roman"/>
          <w:color w:val="auto"/>
          <w:sz w:val="20"/>
          <w:szCs w:val="20"/>
          <w:bdr w:val="none" w:sz="0" w:space="0" w:color="auto"/>
          <w:lang w:val="en-GB" w:eastAsia="en-US"/>
        </w:rPr>
        <w:t xml:space="preserve"> is facilitated by certain large rp1 deletions</w:t>
      </w:r>
      <w:r w:rsidRPr="00392696">
        <w:rPr>
          <w:rFonts w:ascii="Verdana" w:eastAsiaTheme="minorHAnsi" w:hAnsi="Verdana" w:cs="Times New Roman"/>
          <w:color w:val="auto"/>
          <w:sz w:val="20"/>
          <w:szCs w:val="20"/>
          <w:bdr w:val="none" w:sz="0" w:space="0" w:color="auto"/>
          <w:lang w:val="en-GB" w:eastAsia="en-US"/>
        </w:rPr>
        <w:t xml:space="preserve">. </w:t>
      </w:r>
      <w:r w:rsidRPr="00392696">
        <w:rPr>
          <w:rFonts w:ascii="Verdana" w:eastAsiaTheme="minorHAnsi" w:hAnsi="Verdana" w:cs="Times New Roman"/>
          <w:i/>
          <w:iCs/>
          <w:color w:val="auto"/>
          <w:sz w:val="20"/>
          <w:szCs w:val="20"/>
          <w:bdr w:val="none" w:sz="0" w:space="0" w:color="auto"/>
          <w:lang w:val="en-GB" w:eastAsia="en-US"/>
        </w:rPr>
        <w:t xml:space="preserve">FEMS </w:t>
      </w:r>
      <w:proofErr w:type="spellStart"/>
      <w:r w:rsidRPr="00392696">
        <w:rPr>
          <w:rFonts w:ascii="Verdana" w:eastAsiaTheme="minorHAnsi" w:hAnsi="Verdana" w:cs="Times New Roman"/>
          <w:i/>
          <w:iCs/>
          <w:color w:val="auto"/>
          <w:sz w:val="20"/>
          <w:szCs w:val="20"/>
          <w:bdr w:val="none" w:sz="0" w:space="0" w:color="auto"/>
          <w:lang w:val="en-GB" w:eastAsia="en-US"/>
        </w:rPr>
        <w:t>Microbiol.Lett</w:t>
      </w:r>
      <w:proofErr w:type="spellEnd"/>
      <w:r w:rsidRPr="00392696">
        <w:rPr>
          <w:rFonts w:ascii="Verdana" w:eastAsiaTheme="minorHAnsi" w:hAnsi="Verdana" w:cs="Times New Roman"/>
          <w:i/>
          <w:iCs/>
          <w:color w:val="auto"/>
          <w:sz w:val="20"/>
          <w:szCs w:val="20"/>
          <w:bdr w:val="none" w:sz="0" w:space="0" w:color="auto"/>
          <w:lang w:val="en-GB" w:eastAsia="en-US"/>
        </w:rPr>
        <w:t>.</w:t>
      </w:r>
      <w:r w:rsidRPr="00392696">
        <w:rPr>
          <w:rFonts w:ascii="Verdana" w:eastAsiaTheme="minorHAnsi" w:hAnsi="Verdana" w:cs="Times New Roman"/>
          <w:color w:val="auto"/>
          <w:sz w:val="20"/>
          <w:szCs w:val="20"/>
          <w:bdr w:val="none" w:sz="0" w:space="0" w:color="auto"/>
          <w:lang w:val="en-GB" w:eastAsia="en-US"/>
        </w:rPr>
        <w:t xml:space="preserve"> </w:t>
      </w:r>
      <w:r w:rsidRPr="00392696">
        <w:rPr>
          <w:rFonts w:ascii="Verdana" w:eastAsiaTheme="minorHAnsi" w:hAnsi="Verdana" w:cs="Times New Roman"/>
          <w:b/>
          <w:bCs/>
          <w:color w:val="auto"/>
          <w:sz w:val="20"/>
          <w:szCs w:val="20"/>
          <w:bdr w:val="none" w:sz="0" w:space="0" w:color="auto"/>
          <w:lang w:val="en-GB" w:eastAsia="en-US"/>
        </w:rPr>
        <w:t>1988</w:t>
      </w:r>
      <w:r w:rsidRPr="00392696">
        <w:rPr>
          <w:rFonts w:ascii="Verdana" w:eastAsiaTheme="minorHAnsi" w:hAnsi="Verdana" w:cs="Times New Roman"/>
          <w:color w:val="auto"/>
          <w:sz w:val="20"/>
          <w:szCs w:val="20"/>
          <w:bdr w:val="none" w:sz="0" w:space="0" w:color="auto"/>
          <w:lang w:val="en-GB" w:eastAsia="en-US"/>
        </w:rPr>
        <w:t xml:space="preserve">, </w:t>
      </w:r>
      <w:r w:rsidRPr="00392696">
        <w:rPr>
          <w:rFonts w:ascii="Verdana" w:eastAsiaTheme="minorHAnsi" w:hAnsi="Verdana" w:cs="Times New Roman"/>
          <w:i/>
          <w:iCs/>
          <w:color w:val="auto"/>
          <w:sz w:val="20"/>
          <w:szCs w:val="20"/>
          <w:bdr w:val="none" w:sz="0" w:space="0" w:color="auto"/>
          <w:lang w:val="en-GB" w:eastAsia="en-US"/>
        </w:rPr>
        <w:t>55</w:t>
      </w:r>
      <w:r w:rsidRPr="00392696">
        <w:rPr>
          <w:rFonts w:ascii="Verdana" w:eastAsiaTheme="minorHAnsi" w:hAnsi="Verdana" w:cs="Times New Roman"/>
          <w:color w:val="auto"/>
          <w:sz w:val="20"/>
          <w:szCs w:val="20"/>
          <w:bdr w:val="none" w:sz="0" w:space="0" w:color="auto"/>
          <w:lang w:val="en-GB" w:eastAsia="en-US"/>
        </w:rPr>
        <w:t>, 9–13.</w:t>
      </w:r>
    </w:p>
    <w:p w14:paraId="2C06EA43" w14:textId="77777777" w:rsidR="00392696" w:rsidRPr="00392696" w:rsidRDefault="00392696" w:rsidP="0039269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Verdana" w:eastAsiaTheme="minorHAnsi" w:hAnsi="Verdana" w:cs="Times New Roman"/>
          <w:color w:val="auto"/>
          <w:sz w:val="20"/>
          <w:szCs w:val="20"/>
          <w:bdr w:val="none" w:sz="0" w:space="0" w:color="auto"/>
          <w:lang w:val="en-GB" w:eastAsia="en-US"/>
        </w:rPr>
      </w:pPr>
    </w:p>
    <w:p w14:paraId="25EB9D1A" w14:textId="77777777" w:rsidR="00392696" w:rsidRPr="00392696" w:rsidRDefault="00392696" w:rsidP="0039269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Verdana" w:eastAsiaTheme="minorHAnsi" w:hAnsi="Verdana" w:cs="Times New Roman"/>
          <w:color w:val="auto"/>
          <w:sz w:val="20"/>
          <w:szCs w:val="20"/>
          <w:bdr w:val="none" w:sz="0" w:space="0" w:color="auto"/>
          <w:lang w:val="en-GB" w:eastAsia="en-US"/>
        </w:rPr>
      </w:pPr>
      <w:r w:rsidRPr="00392696">
        <w:rPr>
          <w:rFonts w:ascii="Verdana" w:eastAsiaTheme="minorHAnsi" w:hAnsi="Verdana" w:cs="Times New Roman"/>
          <w:color w:val="auto"/>
          <w:sz w:val="20"/>
          <w:szCs w:val="20"/>
          <w:bdr w:val="none" w:sz="0" w:space="0" w:color="auto"/>
          <w:lang w:val="en-GB" w:eastAsia="en-US"/>
        </w:rPr>
        <w:t xml:space="preserve">10. Maxson, M. E.; Darwin, A. J. Identification of inducers of the </w:t>
      </w:r>
      <w:r w:rsidRPr="00167B26">
        <w:rPr>
          <w:rFonts w:ascii="Verdana" w:eastAsiaTheme="minorHAnsi" w:hAnsi="Verdana" w:cs="Times New Roman"/>
          <w:i/>
          <w:color w:val="auto"/>
          <w:sz w:val="20"/>
          <w:szCs w:val="20"/>
          <w:bdr w:val="none" w:sz="0" w:space="0" w:color="auto"/>
          <w:lang w:val="en-GB" w:eastAsia="en-US"/>
        </w:rPr>
        <w:t>Yersinia enterocolitica</w:t>
      </w:r>
      <w:r w:rsidRPr="00392696">
        <w:rPr>
          <w:rFonts w:ascii="Verdana" w:eastAsiaTheme="minorHAnsi" w:hAnsi="Verdana" w:cs="Times New Roman"/>
          <w:color w:val="auto"/>
          <w:sz w:val="20"/>
          <w:szCs w:val="20"/>
          <w:bdr w:val="none" w:sz="0" w:space="0" w:color="auto"/>
          <w:lang w:val="en-GB" w:eastAsia="en-US"/>
        </w:rPr>
        <w:t xml:space="preserve"> phage shock protein system and comparison to the regulation of the </w:t>
      </w:r>
      <w:proofErr w:type="spellStart"/>
      <w:r w:rsidRPr="00392696">
        <w:rPr>
          <w:rFonts w:ascii="Verdana" w:eastAsiaTheme="minorHAnsi" w:hAnsi="Verdana" w:cs="Times New Roman"/>
          <w:color w:val="auto"/>
          <w:sz w:val="20"/>
          <w:szCs w:val="20"/>
          <w:bdr w:val="none" w:sz="0" w:space="0" w:color="auto"/>
          <w:lang w:val="en-GB" w:eastAsia="en-US"/>
        </w:rPr>
        <w:t>RpoE</w:t>
      </w:r>
      <w:proofErr w:type="spellEnd"/>
      <w:r w:rsidRPr="00392696">
        <w:rPr>
          <w:rFonts w:ascii="Verdana" w:eastAsiaTheme="minorHAnsi" w:hAnsi="Verdana" w:cs="Times New Roman"/>
          <w:color w:val="auto"/>
          <w:sz w:val="20"/>
          <w:szCs w:val="20"/>
          <w:bdr w:val="none" w:sz="0" w:space="0" w:color="auto"/>
          <w:lang w:val="en-GB" w:eastAsia="en-US"/>
        </w:rPr>
        <w:t xml:space="preserve"> and </w:t>
      </w:r>
      <w:proofErr w:type="spellStart"/>
      <w:r w:rsidRPr="00392696">
        <w:rPr>
          <w:rFonts w:ascii="Verdana" w:eastAsiaTheme="minorHAnsi" w:hAnsi="Verdana" w:cs="Times New Roman"/>
          <w:color w:val="auto"/>
          <w:sz w:val="20"/>
          <w:szCs w:val="20"/>
          <w:bdr w:val="none" w:sz="0" w:space="0" w:color="auto"/>
          <w:lang w:val="en-GB" w:eastAsia="en-US"/>
        </w:rPr>
        <w:t>Cpx</w:t>
      </w:r>
      <w:proofErr w:type="spellEnd"/>
      <w:r w:rsidRPr="00392696">
        <w:rPr>
          <w:rFonts w:ascii="Verdana" w:eastAsiaTheme="minorHAnsi" w:hAnsi="Verdana" w:cs="Times New Roman"/>
          <w:color w:val="auto"/>
          <w:sz w:val="20"/>
          <w:szCs w:val="20"/>
          <w:bdr w:val="none" w:sz="0" w:space="0" w:color="auto"/>
          <w:lang w:val="en-GB" w:eastAsia="en-US"/>
        </w:rPr>
        <w:t xml:space="preserve"> </w:t>
      </w:r>
      <w:proofErr w:type="spellStart"/>
      <w:r w:rsidRPr="00392696">
        <w:rPr>
          <w:rFonts w:ascii="Verdana" w:eastAsiaTheme="minorHAnsi" w:hAnsi="Verdana" w:cs="Times New Roman"/>
          <w:color w:val="auto"/>
          <w:sz w:val="20"/>
          <w:szCs w:val="20"/>
          <w:bdr w:val="none" w:sz="0" w:space="0" w:color="auto"/>
          <w:lang w:val="en-GB" w:eastAsia="en-US"/>
        </w:rPr>
        <w:t>extracytoplasmic</w:t>
      </w:r>
      <w:proofErr w:type="spellEnd"/>
      <w:r w:rsidRPr="00392696">
        <w:rPr>
          <w:rFonts w:ascii="Verdana" w:eastAsiaTheme="minorHAnsi" w:hAnsi="Verdana" w:cs="Times New Roman"/>
          <w:color w:val="auto"/>
          <w:sz w:val="20"/>
          <w:szCs w:val="20"/>
          <w:bdr w:val="none" w:sz="0" w:space="0" w:color="auto"/>
          <w:lang w:val="en-GB" w:eastAsia="en-US"/>
        </w:rPr>
        <w:t xml:space="preserve"> stress responses. </w:t>
      </w:r>
      <w:proofErr w:type="spellStart"/>
      <w:proofErr w:type="gramStart"/>
      <w:r w:rsidRPr="00392696">
        <w:rPr>
          <w:rFonts w:ascii="Verdana" w:eastAsiaTheme="minorHAnsi" w:hAnsi="Verdana" w:cs="Times New Roman"/>
          <w:i/>
          <w:iCs/>
          <w:color w:val="auto"/>
          <w:sz w:val="20"/>
          <w:szCs w:val="20"/>
          <w:bdr w:val="none" w:sz="0" w:space="0" w:color="auto"/>
          <w:lang w:val="en-GB" w:eastAsia="en-US"/>
        </w:rPr>
        <w:t>J.Bacteriol</w:t>
      </w:r>
      <w:proofErr w:type="spellEnd"/>
      <w:proofErr w:type="gramEnd"/>
      <w:r w:rsidRPr="00392696">
        <w:rPr>
          <w:rFonts w:ascii="Verdana" w:eastAsiaTheme="minorHAnsi" w:hAnsi="Verdana" w:cs="Times New Roman"/>
          <w:i/>
          <w:iCs/>
          <w:color w:val="auto"/>
          <w:sz w:val="20"/>
          <w:szCs w:val="20"/>
          <w:bdr w:val="none" w:sz="0" w:space="0" w:color="auto"/>
          <w:lang w:val="en-GB" w:eastAsia="en-US"/>
        </w:rPr>
        <w:t>.</w:t>
      </w:r>
      <w:r w:rsidRPr="00392696">
        <w:rPr>
          <w:rFonts w:ascii="Verdana" w:eastAsiaTheme="minorHAnsi" w:hAnsi="Verdana" w:cs="Times New Roman"/>
          <w:color w:val="auto"/>
          <w:sz w:val="20"/>
          <w:szCs w:val="20"/>
          <w:bdr w:val="none" w:sz="0" w:space="0" w:color="auto"/>
          <w:lang w:val="en-GB" w:eastAsia="en-US"/>
        </w:rPr>
        <w:t xml:space="preserve"> </w:t>
      </w:r>
      <w:r w:rsidRPr="00392696">
        <w:rPr>
          <w:rFonts w:ascii="Verdana" w:eastAsiaTheme="minorHAnsi" w:hAnsi="Verdana" w:cs="Times New Roman"/>
          <w:b/>
          <w:bCs/>
          <w:color w:val="auto"/>
          <w:sz w:val="20"/>
          <w:szCs w:val="20"/>
          <w:bdr w:val="none" w:sz="0" w:space="0" w:color="auto"/>
          <w:lang w:val="en-GB" w:eastAsia="en-US"/>
        </w:rPr>
        <w:t>2004</w:t>
      </w:r>
      <w:r w:rsidRPr="00392696">
        <w:rPr>
          <w:rFonts w:ascii="Verdana" w:eastAsiaTheme="minorHAnsi" w:hAnsi="Verdana" w:cs="Times New Roman"/>
          <w:color w:val="auto"/>
          <w:sz w:val="20"/>
          <w:szCs w:val="20"/>
          <w:bdr w:val="none" w:sz="0" w:space="0" w:color="auto"/>
          <w:lang w:val="en-GB" w:eastAsia="en-US"/>
        </w:rPr>
        <w:t xml:space="preserve">, </w:t>
      </w:r>
      <w:r w:rsidRPr="00392696">
        <w:rPr>
          <w:rFonts w:ascii="Verdana" w:eastAsiaTheme="minorHAnsi" w:hAnsi="Verdana" w:cs="Times New Roman"/>
          <w:i/>
          <w:iCs/>
          <w:color w:val="auto"/>
          <w:sz w:val="20"/>
          <w:szCs w:val="20"/>
          <w:bdr w:val="none" w:sz="0" w:space="0" w:color="auto"/>
          <w:lang w:val="en-GB" w:eastAsia="en-US"/>
        </w:rPr>
        <w:t>186</w:t>
      </w:r>
      <w:r w:rsidRPr="00392696">
        <w:rPr>
          <w:rFonts w:ascii="Verdana" w:eastAsiaTheme="minorHAnsi" w:hAnsi="Verdana" w:cs="Times New Roman"/>
          <w:color w:val="auto"/>
          <w:sz w:val="20"/>
          <w:szCs w:val="20"/>
          <w:bdr w:val="none" w:sz="0" w:space="0" w:color="auto"/>
          <w:lang w:val="en-GB" w:eastAsia="en-US"/>
        </w:rPr>
        <w:t>, 4199–4208.</w:t>
      </w:r>
    </w:p>
    <w:p w14:paraId="56F6A0C4" w14:textId="75F358D5" w:rsidR="00285E97" w:rsidRPr="00392696" w:rsidRDefault="00392696" w:rsidP="004146C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hAnsi="Verdana"/>
          <w:sz w:val="20"/>
          <w:szCs w:val="20"/>
        </w:rPr>
      </w:pPr>
      <w:r w:rsidRPr="00392696">
        <w:rPr>
          <w:rFonts w:ascii="Verdana" w:hAnsi="Verdana"/>
          <w:sz w:val="20"/>
          <w:szCs w:val="20"/>
        </w:rPr>
        <w:fldChar w:fldCharType="begin"/>
      </w:r>
      <w:r w:rsidRPr="00392696">
        <w:rPr>
          <w:rFonts w:ascii="Verdana" w:hAnsi="Verdana"/>
          <w:sz w:val="20"/>
          <w:szCs w:val="20"/>
        </w:rPr>
        <w:instrText xml:space="preserve"> ADDIN PAPERS2_CITATIONS &lt;papers2_bibliography/&gt;</w:instrText>
      </w:r>
      <w:r w:rsidRPr="00392696">
        <w:rPr>
          <w:rFonts w:ascii="Verdana" w:hAnsi="Verdana"/>
          <w:sz w:val="20"/>
          <w:szCs w:val="20"/>
        </w:rPr>
        <w:fldChar w:fldCharType="end"/>
      </w:r>
    </w:p>
    <w:sectPr w:rsidR="00285E97" w:rsidRPr="00392696" w:rsidSect="00AD08ED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6A166A"/>
    <w:multiLevelType w:val="hybridMultilevel"/>
    <w:tmpl w:val="2CC49FA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teve Atkinson">
    <w15:presenceInfo w15:providerId="Windows Live" w15:userId="56af2d10-e8ec-45c9-9a84-6f02a3f8fbb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1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77A3"/>
    <w:rsid w:val="000876D8"/>
    <w:rsid w:val="000B7BF1"/>
    <w:rsid w:val="000C28AB"/>
    <w:rsid w:val="000E4B12"/>
    <w:rsid w:val="001341BB"/>
    <w:rsid w:val="00167B26"/>
    <w:rsid w:val="001A54A9"/>
    <w:rsid w:val="001A5E92"/>
    <w:rsid w:val="00226688"/>
    <w:rsid w:val="002E2BE1"/>
    <w:rsid w:val="002F3C2C"/>
    <w:rsid w:val="00302FE6"/>
    <w:rsid w:val="00305C4F"/>
    <w:rsid w:val="00345688"/>
    <w:rsid w:val="00347056"/>
    <w:rsid w:val="00356AC5"/>
    <w:rsid w:val="003752E6"/>
    <w:rsid w:val="0039193A"/>
    <w:rsid w:val="00391C80"/>
    <w:rsid w:val="00392696"/>
    <w:rsid w:val="003B3A2C"/>
    <w:rsid w:val="004070CB"/>
    <w:rsid w:val="004139A2"/>
    <w:rsid w:val="004146CF"/>
    <w:rsid w:val="00460A5D"/>
    <w:rsid w:val="004C6AB8"/>
    <w:rsid w:val="004F44A8"/>
    <w:rsid w:val="00537BDE"/>
    <w:rsid w:val="00540731"/>
    <w:rsid w:val="005B4BA7"/>
    <w:rsid w:val="00692464"/>
    <w:rsid w:val="006B2587"/>
    <w:rsid w:val="006D2415"/>
    <w:rsid w:val="00731107"/>
    <w:rsid w:val="00760DD1"/>
    <w:rsid w:val="007E3431"/>
    <w:rsid w:val="007E3687"/>
    <w:rsid w:val="008A77A3"/>
    <w:rsid w:val="0094032A"/>
    <w:rsid w:val="0094484E"/>
    <w:rsid w:val="0098167E"/>
    <w:rsid w:val="009A114F"/>
    <w:rsid w:val="00A84BD5"/>
    <w:rsid w:val="00A94853"/>
    <w:rsid w:val="00AA5011"/>
    <w:rsid w:val="00AD08ED"/>
    <w:rsid w:val="00AD1FB6"/>
    <w:rsid w:val="00AD4FDD"/>
    <w:rsid w:val="00AF4E9E"/>
    <w:rsid w:val="00B211BA"/>
    <w:rsid w:val="00B27D10"/>
    <w:rsid w:val="00B3773C"/>
    <w:rsid w:val="00B955D5"/>
    <w:rsid w:val="00B95F45"/>
    <w:rsid w:val="00BB5A7C"/>
    <w:rsid w:val="00BD656C"/>
    <w:rsid w:val="00BE08FA"/>
    <w:rsid w:val="00BE3320"/>
    <w:rsid w:val="00BF0FC7"/>
    <w:rsid w:val="00C3561E"/>
    <w:rsid w:val="00C940FA"/>
    <w:rsid w:val="00CF3A4F"/>
    <w:rsid w:val="00D053CC"/>
    <w:rsid w:val="00D71F53"/>
    <w:rsid w:val="00E92E71"/>
    <w:rsid w:val="00EE42BE"/>
    <w:rsid w:val="00F55B3E"/>
    <w:rsid w:val="00FE2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35B58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sid w:val="0034705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bdr w:val="nil"/>
      <w:lang w:val="en-US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269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A5E92"/>
    <w:rPr>
      <w:rFonts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5E92"/>
    <w:rPr>
      <w:rFonts w:ascii="Times New Roman" w:eastAsia="Arial Unicode MS" w:hAnsi="Times New Roman" w:cs="Times New Roman"/>
      <w:color w:val="000000"/>
      <w:sz w:val="18"/>
      <w:szCs w:val="18"/>
      <w:bdr w:val="nil"/>
      <w:lang w:val="en-US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5</Pages>
  <Words>2654</Words>
  <Characters>15134</Characters>
  <Application>Microsoft Office Word</Application>
  <DocSecurity>0</DocSecurity>
  <Lines>126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Atkinson</dc:creator>
  <cp:keywords/>
  <dc:description/>
  <cp:lastModifiedBy>Steve Atkinson</cp:lastModifiedBy>
  <cp:revision>20</cp:revision>
  <dcterms:created xsi:type="dcterms:W3CDTF">2018-01-31T10:19:00Z</dcterms:created>
  <dcterms:modified xsi:type="dcterms:W3CDTF">2018-06-15T21:13:00Z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PERS2_INFO_01">
    <vt:lpwstr>&lt;info&gt;&lt;style id="http://www.zotero.org/styles/genes"/&gt;&lt;format class="21"/&gt;&lt;count citations="10" publications="10"/&gt;&lt;/info&gt;PAPERS2_INFO_END</vt:lpwstr>
  </property>
</Properties>
</file>